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CUSC Party</w:t>
      </w:r>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so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as the case may be;</w:t>
      </w:r>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references to the words "include" or "including" are to be construed without limitation to the generality of the preceding words;</w:t>
      </w:r>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24:00hrs;</w:t>
            </w:r>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3" w:name="_BPDCI_3"/>
            <w:r w:rsidRPr="00055DAC">
              <w:rPr>
                <w:rFonts w:ascii="Arial" w:hAnsi="Arial" w:cs="Arial"/>
                <w:lang w:val="en-US"/>
              </w:rPr>
              <w:t>;</w:t>
            </w:r>
            <w:bookmarkEnd w:id="3"/>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w:t>
            </w:r>
            <w:proofErr w:type="spellStart"/>
            <w:r w:rsidR="00BA4860" w:rsidRPr="00055DAC">
              <w:rPr>
                <w:rFonts w:ascii="Arial" w:hAnsi="Arial" w:cs="Arial"/>
                <w:lang w:val="en-US"/>
              </w:rPr>
              <w:t>TNUoS</w:t>
            </w:r>
            <w:proofErr w:type="spellEnd"/>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w:t>
            </w:r>
            <w:proofErr w:type="spellStart"/>
            <w:r w:rsidR="0085203B" w:rsidRPr="00055DAC">
              <w:rPr>
                <w:rFonts w:ascii="Arial" w:hAnsi="Arial" w:cs="Arial"/>
                <w:lang w:val="en-US"/>
              </w:rPr>
              <w:t>TNUoS</w:t>
            </w:r>
            <w:proofErr w:type="spellEnd"/>
            <w:r w:rsidR="0085203B" w:rsidRPr="00055DAC">
              <w:rPr>
                <w:rFonts w:ascii="Arial" w:hAnsi="Arial" w:cs="Arial"/>
                <w:lang w:val="en-US"/>
              </w:rPr>
              <w:t xml:space="preserve">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Gate 2 Criteria Methodology</w:t>
            </w:r>
            <w:r w:rsidRPr="00D56A98">
              <w:rPr>
                <w:rFonts w:ascii="Arial" w:hAnsi="Arial"/>
                <w:szCs w:val="22"/>
              </w:rPr>
              <w:t>;</w:t>
            </w:r>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 to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4" w:name="_BPDCD_4"/>
            <w:r w:rsidRPr="00055DAC">
              <w:rPr>
                <w:rFonts w:ascii="Arial" w:hAnsi="Arial" w:cs="Arial"/>
              </w:rPr>
              <w:t xml:space="preserve">as </w:t>
            </w:r>
            <w:bookmarkEnd w:id="4"/>
            <w:r w:rsidRPr="00055DAC">
              <w:rPr>
                <w:rFonts w:ascii="Arial" w:hAnsi="Arial" w:cs="Arial"/>
              </w:rPr>
              <w:t>defined in Paragraph 8A.4.4.2</w:t>
            </w:r>
            <w:bookmarkStart w:id="5" w:name="_BPDCD_5"/>
            <w:r w:rsidRPr="00055DAC">
              <w:rPr>
                <w:rFonts w:ascii="Arial" w:hAnsi="Arial" w:cs="Arial"/>
              </w:rPr>
              <w:t>;</w:t>
            </w:r>
            <w:r w:rsidRPr="00055DAC">
              <w:rPr>
                <w:rFonts w:ascii="Arial" w:hAnsi="Arial" w:cs="Arial"/>
                <w:color w:val="0000FF"/>
                <w:u w:val="double"/>
              </w:rPr>
              <w:t xml:space="preserve"> </w:t>
            </w:r>
            <w:bookmarkEnd w:id="5"/>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6" w:name="_BPDCD_6"/>
            <w:r w:rsidRPr="00055DAC">
              <w:rPr>
                <w:rFonts w:ascii="Arial" w:hAnsi="Arial" w:cs="Arial"/>
              </w:rPr>
              <w:t>;</w:t>
            </w:r>
            <w:bookmarkEnd w:id="6"/>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r w:rsidRPr="00055DAC">
              <w:rPr>
                <w:rFonts w:ascii="Arial" w:hAnsi="Arial" w:cs="Arial"/>
              </w:rPr>
              <w:t>as a result of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National Electricity Transmission System</w:t>
            </w:r>
            <w:r w:rsidRPr="00055DAC">
              <w:rPr>
                <w:rFonts w:ascii="Arial" w:hAnsi="Arial" w:cs="Arial"/>
              </w:rPr>
              <w:t>;</w:t>
            </w:r>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r w:rsidRPr="00055DAC">
              <w:rPr>
                <w:rFonts w:ascii="Arial" w:hAnsi="Arial" w:cs="Arial"/>
                <w:b/>
              </w:rPr>
              <w:t>CUSC</w:t>
            </w:r>
            <w:r w:rsidRPr="00055DAC">
              <w:rPr>
                <w:rFonts w:ascii="Arial" w:hAnsi="Arial" w:cs="Arial"/>
              </w:rPr>
              <w:t>;</w:t>
            </w:r>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w:t>
            </w:r>
            <w:proofErr w:type="spellStart"/>
            <w:r w:rsidRPr="00055DAC">
              <w:rPr>
                <w:rFonts w:ascii="Arial" w:hAnsi="Arial" w:cs="Arial"/>
                <w:szCs w:val="22"/>
              </w:rPr>
              <w:t>i</w:t>
            </w:r>
            <w:proofErr w:type="spellEnd"/>
            <w:r w:rsidRPr="00055DAC">
              <w:rPr>
                <w:rFonts w:ascii="Arial" w:hAnsi="Arial" w:cs="Arial"/>
                <w:szCs w:val="22"/>
              </w:rPr>
              <w:t xml:space="preserve">)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Market Suspension Period</w:t>
            </w:r>
            <w:r w:rsidRPr="00055DAC">
              <w:rPr>
                <w:rFonts w:ascii="ArialMT" w:hAnsi="ArialMT" w:cs="ArialMT"/>
                <w:sz w:val="20"/>
                <w:szCs w:val="20"/>
                <w:lang w:eastAsia="en-GB"/>
              </w:rPr>
              <w:t>;</w:t>
            </w:r>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Fuel Security Code</w:t>
            </w:r>
            <w:r w:rsidRPr="00055DAC">
              <w:rPr>
                <w:rFonts w:ascii="Arial" w:hAnsi="Arial" w:cs="Arial"/>
              </w:rPr>
              <w:t>;</w:t>
            </w:r>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Secretary of State</w:t>
            </w:r>
            <w:r w:rsidRPr="00055DAC">
              <w:rPr>
                <w:rFonts w:ascii="Arial" w:hAnsi="Arial" w:cs="Arial"/>
              </w:rPr>
              <w:t>;</w:t>
            </w:r>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be;</w:t>
            </w:r>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  chance of being exceeded as a  result of weather variation alone;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Methodology</w:t>
            </w:r>
            <w:r w:rsidRPr="00055DAC">
              <w:rPr>
                <w:rFonts w:ascii="Arial" w:hAnsi="Arial" w:cs="Arial"/>
                <w:bCs/>
              </w:rPr>
              <w:t>;</w:t>
            </w:r>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part;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003107D6"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7" w:name="_BPDCD_7"/>
            <w:r w:rsidRPr="00055DAC">
              <w:rPr>
                <w:rFonts w:ascii="Arial" w:hAnsi="Arial" w:cs="Arial"/>
              </w:rPr>
              <w:t xml:space="preserve">the </w:t>
            </w:r>
            <w:bookmarkEnd w:id="7"/>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the </w:t>
            </w:r>
            <w:r w:rsidR="4E4D145C" w:rsidRPr="00055DAC">
              <w:rPr>
                <w:rFonts w:ascii="Arial" w:hAnsi="Arial" w:cs="Arial"/>
              </w:rPr>
              <w:t xml:space="preserve"> </w:t>
            </w:r>
            <w:r w:rsidR="00B773A2" w:rsidRPr="00055DAC">
              <w:rPr>
                <w:rFonts w:ascii="Arial" w:hAnsi="Arial" w:cs="Arial"/>
                <w:b/>
                <w:bCs/>
              </w:rPr>
              <w:t>Electricity</w:t>
            </w:r>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8" w:name="_BPDCI_9"/>
            <w:r w:rsidRPr="00055DAC">
              <w:rPr>
                <w:rFonts w:ascii="Arial" w:hAnsi="Arial" w:cs="Arial"/>
              </w:rPr>
              <w:t>;</w:t>
            </w:r>
            <w:bookmarkEnd w:id="8"/>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9" w:name="_BPDCD_10"/>
            <w:r w:rsidRPr="00055DAC">
              <w:rPr>
                <w:rFonts w:ascii="Arial Bold" w:hAnsi="Arial Bold" w:cs="Arial"/>
                <w:b/>
                <w:bCs/>
              </w:rPr>
              <w:t>The Company</w:t>
            </w:r>
            <w:r w:rsidRPr="00055DAC">
              <w:rPr>
                <w:rFonts w:ascii="Arial Bold" w:hAnsi="Arial Bold" w:cs="Arial"/>
              </w:rPr>
              <w:t xml:space="preserve"> </w:t>
            </w:r>
            <w:bookmarkEnd w:id="9"/>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0"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0"/>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8.29.7,provided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r w:rsidRPr="00055DAC">
              <w:rPr>
                <w:rFonts w:ascii="Arial" w:hAnsi="Arial" w:cs="Arial"/>
                <w:szCs w:val="22"/>
                <w:lang w:eastAsia="en-GB"/>
              </w:rPr>
              <w:t xml:space="preserve">as a consequence of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Distribution System</w:t>
            </w:r>
            <w:r w:rsidRPr="00055DAC">
              <w:rPr>
                <w:rFonts w:ascii="Arial" w:hAnsi="Arial" w:cs="Arial"/>
                <w:szCs w:val="22"/>
                <w:lang w:eastAsia="en-GB"/>
              </w:rPr>
              <w:t>;</w:t>
            </w:r>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listed  in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r w:rsidRPr="00055DAC">
              <w:rPr>
                <w:rFonts w:ascii="Arial,Bold" w:hAnsi="Arial,Bold" w:cs="Arial,Bold"/>
                <w:b/>
                <w:bCs/>
                <w:szCs w:val="22"/>
                <w:lang w:eastAsia="en-GB"/>
              </w:rPr>
              <w:t>Deenergised</w:t>
            </w:r>
            <w:r w:rsidRPr="00055DAC">
              <w:rPr>
                <w:rFonts w:ascii="Arial" w:hAnsi="Arial" w:cs="Arial"/>
                <w:szCs w:val="22"/>
                <w:lang w:eastAsia="en-GB"/>
              </w:rPr>
              <w:t>;</w:t>
            </w:r>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MITS Node</w:t>
            </w:r>
            <w:r w:rsidR="00B57FD0" w:rsidRPr="00055DAC">
              <w:rPr>
                <w:rFonts w:ascii="Arial" w:hAnsi="Arial" w:cs="Arial"/>
                <w:b/>
                <w:szCs w:val="22"/>
              </w:rPr>
              <w:t>;</w:t>
            </w:r>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Construction Agreement</w:t>
            </w:r>
            <w:r w:rsidRPr="00055DAC">
              <w:rPr>
                <w:rFonts w:ascii="Arial" w:hAnsi="Arial" w:cs="Arial"/>
                <w:szCs w:val="22"/>
              </w:rPr>
              <w:t>;</w:t>
            </w:r>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Attributable Works</w:t>
            </w:r>
            <w:r w:rsidRPr="00055DAC">
              <w:rPr>
                <w:rFonts w:ascii="Arial" w:hAnsi="Arial" w:cs="Arial"/>
                <w:szCs w:val="22"/>
              </w:rPr>
              <w:t>;</w:t>
            </w:r>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1" w:name="_BPDCD_13"/>
            <w:r w:rsidRPr="00055DAC">
              <w:rPr>
                <w:rFonts w:ascii="Arial Bold" w:hAnsi="Arial Bold" w:cs="Arial"/>
                <w:b/>
                <w:lang w:val="en-US"/>
              </w:rPr>
              <w:t>The Company</w:t>
            </w:r>
            <w:r w:rsidRPr="00055DAC">
              <w:rPr>
                <w:rFonts w:ascii="Arial Bold" w:hAnsi="Arial Bold" w:cs="Arial"/>
                <w:lang w:val="en-US"/>
              </w:rPr>
              <w:t xml:space="preserve"> </w:t>
            </w:r>
            <w:bookmarkEnd w:id="11"/>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r w:rsidRPr="00055DAC">
              <w:rPr>
                <w:rFonts w:ascii="Arial" w:hAnsi="Arial" w:cs="Arial"/>
                <w:b/>
                <w:lang w:val="en-US"/>
              </w:rPr>
              <w:t>LDTEC  Indicative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2" w:name="_BPDCD_14"/>
            <w:r w:rsidRPr="00055DAC">
              <w:rPr>
                <w:rFonts w:ascii="Arial" w:hAnsi="Arial" w:cs="Arial"/>
                <w:lang w:val="en-US"/>
              </w:rPr>
              <w:t>;</w:t>
            </w:r>
            <w:bookmarkEnd w:id="12"/>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as defined in Paragraph 3.15.1</w:t>
            </w:r>
            <w:bookmarkStart w:id="13" w:name="_BPDCD_15"/>
            <w:r w:rsidRPr="00055DAC">
              <w:rPr>
                <w:rFonts w:ascii="Arial" w:hAnsi="Arial" w:cs="Arial"/>
              </w:rPr>
              <w:t>;</w:t>
            </w:r>
            <w:bookmarkEnd w:id="13"/>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14" w:name="_BPDCD_16"/>
            <w:r w:rsidRPr="00055DAC">
              <w:rPr>
                <w:rFonts w:ascii="Arial" w:hAnsi="Arial" w:cs="Arial"/>
              </w:rPr>
              <w:t xml:space="preserve">the </w:t>
            </w:r>
            <w:bookmarkEnd w:id="14"/>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entered into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r w:rsidRPr="00055DAC">
              <w:rPr>
                <w:rFonts w:ascii="Arial" w:hAnsi="Arial" w:cs="Arial"/>
                <w:b/>
                <w:bCs/>
              </w:rPr>
              <w:t>exemptable</w:t>
            </w:r>
            <w:proofErr w:type="spellEnd"/>
            <w:r w:rsidRPr="00055DAC">
              <w:rPr>
                <w:rFonts w:ascii="Arial" w:hAnsi="Arial" w:cs="Arial"/>
                <w:b/>
                <w:bCs/>
              </w:rPr>
              <w:t xml:space="preserv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entered into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Paragraph 5.3.1(b) (</w:t>
            </w:r>
            <w:proofErr w:type="spellStart"/>
            <w:r w:rsidRPr="00055DAC">
              <w:rPr>
                <w:rFonts w:ascii="Arial" w:hAnsi="Arial" w:cs="Arial"/>
              </w:rPr>
              <w:t>i</w:t>
            </w:r>
            <w:proofErr w:type="spellEnd"/>
            <w:r w:rsidRPr="00055DAC">
              <w:rPr>
                <w:rFonts w:ascii="Arial" w:hAnsi="Arial" w:cs="Arial"/>
              </w:rPr>
              <w:t xml:space="preserve">)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Scottish Hydro Electric plc, and Scottish Power plc;</w:t>
            </w:r>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Person"</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Business Person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shall be construed accordingly;</w:t>
            </w:r>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User Commitment Methodology</w:t>
            </w:r>
            <w:r w:rsidRPr="00055DAC">
              <w:rPr>
                <w:rFonts w:ascii="Arial" w:hAnsi="Arial" w:cs="Arial"/>
              </w:rPr>
              <w:t>;</w:t>
            </w:r>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User Commitment Methodology</w:t>
            </w:r>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rPr>
              <w:t>;</w:t>
            </w:r>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Secured Amount  Statement</w:t>
            </w:r>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r w:rsidRPr="00055DAC">
              <w:rPr>
                <w:rFonts w:ascii="Arial" w:hAnsi="Arial" w:cs="Arial"/>
                <w:b/>
                <w:szCs w:val="22"/>
              </w:rPr>
              <w:t>CUSC</w:t>
            </w:r>
            <w:r w:rsidRPr="00055DAC">
              <w:rPr>
                <w:rFonts w:ascii="Arial" w:hAnsi="Arial" w:cs="Arial"/>
                <w:szCs w:val="22"/>
              </w:rPr>
              <w:t>;</w:t>
            </w:r>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r w:rsidRPr="00055DAC">
              <w:rPr>
                <w:rFonts w:ascii="Arial" w:hAnsi="Arial" w:cs="Arial"/>
                <w:b/>
                <w:bCs/>
                <w:szCs w:val="22"/>
                <w:lang w:eastAsia="en-GB"/>
              </w:rPr>
              <w:t>User</w:t>
            </w:r>
            <w:r w:rsidRPr="00055DAC">
              <w:rPr>
                <w:rFonts w:ascii="Arial" w:hAnsi="Arial" w:cs="Arial"/>
                <w:szCs w:val="22"/>
                <w:lang w:eastAsia="en-GB"/>
              </w:rPr>
              <w:t>;</w:t>
            </w:r>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r w:rsidRPr="00055DAC">
              <w:rPr>
                <w:rFonts w:ascii="Arial" w:hAnsi="Arial" w:cs="Arial"/>
                <w:b/>
                <w:szCs w:val="22"/>
              </w:rPr>
              <w:t>CUSC</w:t>
            </w:r>
            <w:r w:rsidRPr="00055DAC">
              <w:rPr>
                <w:rFonts w:ascii="Arial" w:hAnsi="Arial" w:cs="Arial"/>
                <w:szCs w:val="22"/>
              </w:rPr>
              <w:t>;</w:t>
            </w:r>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15" w:name="_BPDCI_20"/>
            <w:r w:rsidRPr="00055DAC">
              <w:rPr>
                <w:rFonts w:ascii="Arial Bold" w:hAnsi="Arial Bold" w:cs="Arial"/>
                <w:b/>
                <w:bCs/>
              </w:rPr>
              <w:lastRenderedPageBreak/>
              <w:t>"</w:t>
            </w:r>
            <w:bookmarkEnd w:id="15"/>
            <w:r w:rsidRPr="00055DAC">
              <w:rPr>
                <w:rFonts w:ascii="Arial Bold" w:hAnsi="Arial Bold" w:cs="Arial"/>
                <w:b/>
              </w:rPr>
              <w:t>CAP 179 Implementation Date</w:t>
            </w:r>
            <w:bookmarkStart w:id="16" w:name="_BPDCD_21"/>
            <w:r w:rsidRPr="00055DAC">
              <w:rPr>
                <w:rFonts w:ascii="Arial Bold" w:hAnsi="Arial Bold" w:cs="Arial"/>
                <w:b/>
                <w:bCs/>
              </w:rPr>
              <w:t>"</w:t>
            </w:r>
            <w:r w:rsidRPr="00055DAC">
              <w:rPr>
                <w:rFonts w:ascii="Arial Bold" w:hAnsi="Arial Bold" w:cs="Arial"/>
                <w:b/>
              </w:rPr>
              <w:t xml:space="preserve"> </w:t>
            </w:r>
            <w:bookmarkEnd w:id="16"/>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w:t>
            </w:r>
            <w:proofErr w:type="spellStart"/>
            <w:r w:rsidRPr="00055DAC">
              <w:rPr>
                <w:rFonts w:ascii="Arial" w:hAnsi="Arial" w:cs="Arial"/>
                <w:bCs/>
              </w:rPr>
              <w:t>i</w:t>
            </w:r>
            <w:proofErr w:type="spellEnd"/>
            <w:r w:rsidRPr="00055DAC">
              <w:rPr>
                <w:rFonts w:ascii="Arial" w:hAnsi="Arial" w:cs="Arial"/>
                <w:bCs/>
              </w:rPr>
              <w:t>);</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17"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17"/>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18"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18"/>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19"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19"/>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0"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0"/>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1"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1"/>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lastRenderedPageBreak/>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lastRenderedPageBreak/>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22" w:name="_DV_C131"/>
            <w:r w:rsidRPr="00055DAC">
              <w:rPr>
                <w:rFonts w:ascii="Arial" w:hAnsi="Arial" w:cs="Arial"/>
                <w:b/>
              </w:rPr>
              <w:t>"Circuit Breaker"</w:t>
            </w:r>
            <w:bookmarkEnd w:id="22"/>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3" w:name="_BPDCD_22"/>
            <w:r w:rsidRPr="00055DAC">
              <w:rPr>
                <w:rFonts w:ascii="Arial" w:hAnsi="Arial" w:cs="Arial"/>
                <w:color w:val="0000FF"/>
                <w:w w:val="0"/>
                <w:u w:val="double"/>
              </w:rPr>
              <w:t>;</w:t>
            </w:r>
            <w:bookmarkEnd w:id="23"/>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06C65B2">
        <w:tc>
          <w:tcPr>
            <w:tcW w:w="2695" w:type="dxa"/>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06C65B2">
        <w:tc>
          <w:tcPr>
            <w:tcW w:w="2695" w:type="dxa"/>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06C65B2">
        <w:tc>
          <w:tcPr>
            <w:tcW w:w="2695" w:type="dxa"/>
          </w:tcPr>
          <w:p w14:paraId="25131BF9" w14:textId="3707588F" w:rsidR="00390E49" w:rsidRPr="00D56A98" w:rsidRDefault="00390E49" w:rsidP="00055DAC">
            <w:pPr>
              <w:pStyle w:val="BodyText"/>
              <w:rPr>
                <w:rFonts w:ascii="Arial" w:hAnsi="Arial" w:cs="Arial"/>
                <w:b/>
              </w:rPr>
            </w:pPr>
            <w:r w:rsidRPr="00D56A98">
              <w:rPr>
                <w:rFonts w:ascii="Arial" w:hAnsi="Arial"/>
                <w:b/>
                <w:szCs w:val="22"/>
              </w:rPr>
              <w:lastRenderedPageBreak/>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06C65B2">
        <w:tc>
          <w:tcPr>
            <w:tcW w:w="2695" w:type="dxa"/>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06C65B2">
        <w:tc>
          <w:tcPr>
            <w:tcW w:w="2695" w:type="dxa"/>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has entered into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time;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w:t>
            </w:r>
            <w:r w:rsidRPr="00055DAC">
              <w:rPr>
                <w:rFonts w:ascii="Arial" w:hAnsi="Arial" w:cs="Arial"/>
              </w:rPr>
              <w:lastRenderedPageBreak/>
              <w:t xml:space="preserve">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lastRenderedPageBreak/>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recognised as  having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particular  </w:t>
            </w:r>
            <w:r w:rsidRPr="00055DAC">
              <w:rPr>
                <w:rFonts w:ascii="Arial" w:hAnsi="Arial" w:cs="Arial"/>
                <w:b/>
              </w:rPr>
              <w:t>User</w:t>
            </w:r>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The Company</w:t>
            </w:r>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“Competitively Appointed  Transmission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on the basis of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lastRenderedPageBreak/>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the </w:t>
            </w:r>
            <w:r w:rsidRPr="00055DAC">
              <w:rPr>
                <w:rFonts w:ascii="Arial" w:hAnsi="Arial" w:cs="Arial"/>
                <w:b/>
                <w:bCs/>
              </w:rPr>
              <w:t xml:space="preserve"> ESO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Wider Transmission Reinforcement Works</w:t>
            </w:r>
            <w:r w:rsidRPr="00055DAC">
              <w:rPr>
                <w:rFonts w:ascii="Arial" w:hAnsi="Arial" w:cs="Arial"/>
              </w:rPr>
              <w:t>;</w:t>
            </w:r>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pursuant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licence;</w:t>
            </w:r>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13.2.4;</w:t>
            </w:r>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Connect and Manage Derogation</w:t>
            </w:r>
            <w:r w:rsidRPr="00055DAC">
              <w:rPr>
                <w:rFonts w:ascii="Arial" w:hAnsi="Arial" w:cs="Arial"/>
              </w:rPr>
              <w:t>;</w:t>
            </w:r>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means the date which the Secretary of State determines shall be the connect and manage implementation date;</w:t>
            </w:r>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r w:rsidRPr="00055DAC">
              <w:rPr>
                <w:rFonts w:ascii="Arial" w:hAnsi="Arial" w:cs="Arial"/>
              </w:rPr>
              <w:t xml:space="preserve">means  a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National Electricity Transmission System</w:t>
            </w:r>
            <w:r w:rsidRPr="00055DAC">
              <w:rPr>
                <w:rFonts w:ascii="Arial" w:hAnsi="Arial" w:cs="Arial"/>
              </w:rPr>
              <w:t xml:space="preserve"> or which is </w:t>
            </w:r>
            <w:r w:rsidRPr="00055DAC">
              <w:rPr>
                <w:rFonts w:ascii="Arial" w:hAnsi="Arial" w:cs="Arial"/>
                <w:b/>
              </w:rPr>
              <w:t>Distributed Generation</w:t>
            </w:r>
            <w:r w:rsidRPr="00055DAC">
              <w:rPr>
                <w:rFonts w:ascii="Arial" w:hAnsi="Arial" w:cs="Arial"/>
              </w:rPr>
              <w:t>;</w:t>
            </w:r>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Connect and Manage Implementation Date</w:t>
            </w:r>
            <w:bookmarkStart w:id="24" w:name="_BPDCD_23"/>
            <w:r w:rsidRPr="00055DAC">
              <w:rPr>
                <w:rFonts w:ascii="Arial" w:hAnsi="Arial" w:cs="Arial"/>
                <w:strike/>
                <w:color w:val="FF0000"/>
              </w:rPr>
              <w:t xml:space="preserve"> </w:t>
            </w:r>
            <w:bookmarkStart w:id="25" w:name="_BPDCI_24"/>
            <w:bookmarkEnd w:id="24"/>
            <w:r w:rsidRPr="00055DAC">
              <w:rPr>
                <w:rFonts w:ascii="Arial" w:hAnsi="Arial" w:cs="Arial"/>
                <w:color w:val="0000FF"/>
                <w:u w:val="double"/>
              </w:rPr>
              <w:t xml:space="preserve">; </w:t>
            </w:r>
            <w:bookmarkEnd w:id="25"/>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lastRenderedPageBreak/>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26" w:name="_BPDCD_27"/>
            <w:r w:rsidRPr="00055DAC">
              <w:rPr>
                <w:rFonts w:ascii="Arial" w:hAnsi="Arial" w:cs="Arial"/>
              </w:rPr>
              <w:t>14</w:t>
            </w:r>
            <w:bookmarkEnd w:id="26"/>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particular location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77777777" w:rsidR="00CD075A" w:rsidRDefault="00CD075A" w:rsidP="00055DAC">
            <w:pPr>
              <w:pStyle w:val="BodyText"/>
              <w:rPr>
                <w:rFonts w:ascii="Arial" w:hAnsi="Arial" w:cs="Arial"/>
                <w:b/>
                <w:bCs/>
              </w:rPr>
            </w:pPr>
          </w:p>
          <w:p w14:paraId="5218D835" w14:textId="44151B4F" w:rsidR="00CD075A" w:rsidRPr="00055DAC" w:rsidRDefault="00CD075A" w:rsidP="00055DAC">
            <w:pPr>
              <w:pStyle w:val="BodyText"/>
              <w:rPr>
                <w:rFonts w:ascii="Arial" w:hAnsi="Arial" w:cs="Arial"/>
                <w:b/>
                <w:bCs/>
              </w:rPr>
            </w:pPr>
            <w:r w:rsidRPr="00F8664A">
              <w:rPr>
                <w:rFonts w:ascii="Arial" w:hAnsi="Arial" w:cs="Arial"/>
                <w:b/>
                <w:bCs/>
                <w:szCs w:val="22"/>
              </w:rPr>
              <w:t>“Connections Network Design Methodology”</w:t>
            </w:r>
          </w:p>
        </w:tc>
        <w:tc>
          <w:tcPr>
            <w:tcW w:w="6657" w:type="dxa"/>
            <w:gridSpan w:val="2"/>
          </w:tcPr>
          <w:p w14:paraId="632934BB" w14:textId="77777777" w:rsidR="00A05030" w:rsidRDefault="00A05030" w:rsidP="00055DAC">
            <w:pPr>
              <w:pStyle w:val="BodyText"/>
              <w:jc w:val="both"/>
              <w:rPr>
                <w:rFonts w:ascii="Arial" w:hAnsi="Arial" w:cs="Arial"/>
                <w:b/>
                <w:bCs/>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p>
          <w:p w14:paraId="1E2B4DE3" w14:textId="4B6F5ED9" w:rsidR="00CD075A" w:rsidRPr="00055DAC" w:rsidRDefault="00CD075A" w:rsidP="00055DAC">
            <w:pPr>
              <w:pStyle w:val="BodyText"/>
              <w:jc w:val="both"/>
              <w:rPr>
                <w:rFonts w:ascii="Arial" w:hAnsi="Arial" w:cs="Arial"/>
              </w:rPr>
            </w:pPr>
            <w:r w:rsidRPr="00661446">
              <w:rPr>
                <w:rFonts w:ascii="Arial" w:eastAsiaTheme="minorHAnsi" w:hAnsi="Arial" w:cs="Arial"/>
                <w:szCs w:val="22"/>
              </w:rPr>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lastRenderedPageBreak/>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In relation to any Works:-</w:t>
            </w:r>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permission of any kind as shall be necessary for the construction of the Works;</w:t>
            </w:r>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an agreement entered into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successor  body)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lastRenderedPageBreak/>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lastRenderedPageBreak/>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27" w:name="_BPDCD_29"/>
            <w:r w:rsidRPr="00055DAC">
              <w:rPr>
                <w:rFonts w:ascii="Arial Bold" w:hAnsi="Arial Bold" w:cs="Arial"/>
                <w:b/>
                <w:bCs/>
              </w:rPr>
              <w:t>The Company</w:t>
            </w:r>
            <w:r w:rsidRPr="00055DAC">
              <w:rPr>
                <w:rFonts w:ascii="Arial" w:hAnsi="Arial" w:cs="Arial"/>
              </w:rPr>
              <w:t xml:space="preserve"> </w:t>
            </w:r>
            <w:bookmarkEnd w:id="27"/>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28"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28"/>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29" w:name="_BPDCD_30"/>
            <w:r w:rsidRPr="00055DAC">
              <w:rPr>
                <w:rFonts w:ascii="Arial" w:hAnsi="Arial" w:cs="Arial"/>
              </w:rPr>
              <w:t xml:space="preserve">a </w:t>
            </w:r>
            <w:bookmarkEnd w:id="29"/>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0" w:name="_BPDCD_31"/>
            <w:r w:rsidRPr="00055DAC">
              <w:rPr>
                <w:rFonts w:ascii="Arial" w:hAnsi="Arial" w:cs="Arial"/>
                <w:bCs/>
              </w:rPr>
              <w:t>the</w:t>
            </w:r>
            <w:r w:rsidRPr="00055DAC">
              <w:rPr>
                <w:rFonts w:ascii="Arial" w:hAnsi="Arial" w:cs="Arial"/>
                <w:b/>
                <w:bCs/>
              </w:rPr>
              <w:t xml:space="preserve"> CUSC Modifications Panel</w:t>
            </w:r>
            <w:bookmarkEnd w:id="30"/>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31" w:name="_BPDCD_32"/>
            <w:r w:rsidRPr="00055DAC">
              <w:rPr>
                <w:rFonts w:ascii="Arial" w:hAnsi="Arial" w:cs="Arial"/>
              </w:rPr>
              <w:t xml:space="preserve">the </w:t>
            </w:r>
            <w:bookmarkEnd w:id="31"/>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32" w:name="_DV_M1"/>
            <w:bookmarkEnd w:id="32"/>
            <w:r w:rsidRPr="00055DAC">
              <w:rPr>
                <w:rFonts w:ascii="Arial" w:hAnsi="Arial" w:cs="Arial"/>
              </w:rPr>
              <w:t xml:space="preserve"> undertaken by the </w:t>
            </w:r>
            <w:bookmarkStart w:id="33" w:name="_DV_C5"/>
            <w:r w:rsidRPr="00055DAC">
              <w:rPr>
                <w:rStyle w:val="DeltaViewInsertion"/>
                <w:rFonts w:ascii="Arial" w:hAnsi="Arial" w:cs="Arial"/>
                <w:b/>
                <w:bCs/>
                <w:color w:val="auto"/>
                <w:u w:val="none"/>
              </w:rPr>
              <w:t xml:space="preserve">Panel </w:t>
            </w:r>
            <w:bookmarkStart w:id="34" w:name="_DV_M2"/>
            <w:bookmarkEnd w:id="33"/>
            <w:bookmarkEnd w:id="34"/>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35" w:name="_BPDCD_33"/>
            <w:r w:rsidRPr="00055DAC">
              <w:rPr>
                <w:rFonts w:ascii="Arial Bold" w:hAnsi="Arial Bold" w:cs="Arial"/>
                <w:b/>
              </w:rPr>
              <w:t>Applicable</w:t>
            </w:r>
            <w:r w:rsidRPr="00055DAC">
              <w:rPr>
                <w:rFonts w:ascii="Arial Bold" w:hAnsi="Arial Bold" w:cs="Arial"/>
              </w:rPr>
              <w:t xml:space="preserve"> </w:t>
            </w:r>
            <w:bookmarkEnd w:id="35"/>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36" w:name="_BPDCD_34"/>
            <w:r w:rsidR="00776A77">
              <w:rPr>
                <w:rFonts w:ascii="Arial" w:hAnsi="Arial" w:cs="Arial"/>
              </w:rPr>
              <w:t xml:space="preserve"> </w:t>
            </w:r>
            <w:bookmarkEnd w:id="36"/>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37"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37"/>
            <w:r w:rsidRPr="00055DAC">
              <w:rPr>
                <w:rFonts w:ascii="Arial" w:hAnsi="Arial" w:cs="Arial"/>
                <w:b/>
                <w:bCs/>
              </w:rPr>
              <w:t xml:space="preserve">Workgroup Alternative CUSC Modification </w:t>
            </w:r>
            <w:bookmarkStart w:id="38" w:name="_BPDCI_36"/>
            <w:r w:rsidRPr="00055DAC">
              <w:rPr>
                <w:rFonts w:ascii="Arial" w:hAnsi="Arial" w:cs="Arial"/>
                <w:bCs/>
              </w:rPr>
              <w:t>set out in the</w:t>
            </w:r>
            <w:r w:rsidRPr="00055DAC">
              <w:rPr>
                <w:rFonts w:ascii="Arial" w:hAnsi="Arial" w:cs="Arial"/>
                <w:b/>
                <w:bCs/>
              </w:rPr>
              <w:t xml:space="preserve"> CUSC Modification Self-Governance Report, </w:t>
            </w:r>
            <w:bookmarkEnd w:id="38"/>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 xml:space="preserve">a person to whom electrical power is provided (whether or not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commercial  interface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w:t>
            </w:r>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lastRenderedPageBreak/>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39" w:name="_BPDCI_37"/>
            <w:r w:rsidRPr="00055DAC">
              <w:rPr>
                <w:rFonts w:ascii="Arial" w:hAnsi="Arial" w:cs="Arial"/>
              </w:rPr>
              <w:t xml:space="preserve">Section 3, </w:t>
            </w:r>
            <w:bookmarkEnd w:id="39"/>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0" w:name="_BPDCI_38"/>
            <w:r w:rsidRPr="00055DAC">
              <w:rPr>
                <w:rFonts w:ascii="Arial" w:hAnsi="Arial" w:cs="Arial"/>
              </w:rPr>
              <w:t xml:space="preserve">Section 3, </w:t>
            </w:r>
            <w:bookmarkEnd w:id="40"/>
            <w:r w:rsidRPr="00055DAC">
              <w:rPr>
                <w:rFonts w:ascii="Arial" w:hAnsi="Arial" w:cs="Arial"/>
              </w:rPr>
              <w:t>Appendix 2 Paragraph 6  as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41" w:name="_BPDCD_39"/>
            <w:r w:rsidRPr="00055DAC">
              <w:rPr>
                <w:rFonts w:ascii="Arial Bold" w:hAnsi="Arial Bold" w:cs="Arial"/>
                <w:b/>
              </w:rPr>
              <w:t>User’s</w:t>
            </w:r>
            <w:r w:rsidRPr="00055DAC">
              <w:rPr>
                <w:rFonts w:ascii="Arial" w:hAnsi="Arial" w:cs="Arial"/>
                <w:color w:val="0000FF"/>
              </w:rPr>
              <w:t xml:space="preserve"> </w:t>
            </w:r>
            <w:bookmarkEnd w:id="41"/>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shall be construed accordingly;</w:t>
            </w:r>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agreements;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entered into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as a consequence of a </w:t>
            </w:r>
            <w:r w:rsidRPr="00055DAC">
              <w:rPr>
                <w:rFonts w:ascii="Arial" w:hAnsi="Arial" w:cs="Arial"/>
                <w:b/>
                <w:szCs w:val="22"/>
              </w:rPr>
              <w:t>Request for a Statement of Works</w:t>
            </w:r>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“Directly-Connected User” or “Directly-Connected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permanent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lastRenderedPageBreak/>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Bilateral Embedded Generation Agreement</w:t>
            </w:r>
            <w:r w:rsidRPr="00055DAC">
              <w:rPr>
                <w:rFonts w:ascii="Arial" w:hAnsi="Arial" w:cs="Arial"/>
                <w:szCs w:val="22"/>
              </w:rPr>
              <w:t>;</w:t>
            </w:r>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Agreemen</w:t>
            </w:r>
            <w:r w:rsidRPr="00055DAC">
              <w:rPr>
                <w:rFonts w:ascii="Arial" w:hAnsi="Arial" w:cs="Arial"/>
                <w:szCs w:val="22"/>
              </w:rPr>
              <w:t>t;</w:t>
            </w:r>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Relevant Embedded Medium Power Station</w:t>
            </w:r>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entered into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r w:rsidRPr="00055DAC">
              <w:rPr>
                <w:rFonts w:ascii="Arial" w:hAnsi="Arial" w:cs="Arial"/>
                <w:szCs w:val="22"/>
              </w:rPr>
              <w:t>it’s</w:t>
            </w:r>
            <w:proofErr w:type="spellEnd"/>
            <w:r w:rsidRPr="00055DAC">
              <w:rPr>
                <w:rFonts w:ascii="Arial" w:hAnsi="Arial" w:cs="Arial"/>
                <w:szCs w:val="22"/>
              </w:rPr>
              <w:t xml:space="preserve"> project to the </w:t>
            </w:r>
            <w:r w:rsidRPr="00055DAC">
              <w:rPr>
                <w:rFonts w:ascii="Arial" w:hAnsi="Arial" w:cs="Arial"/>
                <w:b/>
                <w:bCs/>
                <w:szCs w:val="22"/>
              </w:rPr>
              <w:t>Distribution System</w:t>
            </w:r>
            <w:r w:rsidRPr="00055DAC">
              <w:rPr>
                <w:rFonts w:ascii="Arial" w:hAnsi="Arial" w:cs="Arial"/>
                <w:szCs w:val="22"/>
              </w:rPr>
              <w:t>;</w:t>
            </w:r>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where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w:t>
            </w:r>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lastRenderedPageBreak/>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one off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lastRenderedPageBreak/>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period of time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lastRenderedPageBreak/>
              <w:t>“Electricity Storage”</w:t>
            </w:r>
          </w:p>
        </w:tc>
        <w:tc>
          <w:tcPr>
            <w:tcW w:w="6657" w:type="dxa"/>
            <w:gridSpan w:val="2"/>
          </w:tcPr>
          <w:p w14:paraId="5CE1D86D" w14:textId="13763858" w:rsidR="00380C61" w:rsidRPr="00055DAC" w:rsidRDefault="00B5332F" w:rsidP="00055DAC">
            <w:pPr>
              <w:pStyle w:val="BodyText"/>
              <w:jc w:val="both"/>
              <w:rPr>
                <w:rFonts w:ascii="Arial" w:hAnsi="Arial" w:cs="Arial"/>
              </w:rPr>
            </w:pPr>
            <w:r>
              <w:rPr>
                <w:rFonts w:ascii="Arial" w:hAnsi="Arial" w:cs="Arial"/>
                <w:color w:val="000000"/>
                <w:lang w:eastAsia="en-GB"/>
              </w:rPr>
              <w:t>Is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395C4B08"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r w:rsidR="005A2527">
              <w:rPr>
                <w:rFonts w:ascii="Arial" w:hAnsi="Arial" w:cs="Arial"/>
                <w:color w:val="000000"/>
                <w:lang w:eastAsia="en-GB"/>
              </w:rPr>
              <w:t>.</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 xml:space="preserve">means a licence granted or treated as granted under section 6(1)(da)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into </w:t>
            </w:r>
            <w:r w:rsidRPr="00055DAC">
              <w:rPr>
                <w:rFonts w:ascii="Arial" w:hAnsi="Arial" w:cs="Arial"/>
                <w:b/>
                <w:bCs/>
              </w:rPr>
              <w:t xml:space="preserve"> Assimilated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w:t>
            </w:r>
          </w:p>
          <w:p w14:paraId="46005BA0" w14:textId="77777777" w:rsidR="00380C61" w:rsidRPr="00055DAC" w:rsidRDefault="00380C61" w:rsidP="00055DAC">
            <w:pPr>
              <w:pStyle w:val="BodyText"/>
              <w:jc w:val="both"/>
              <w:rPr>
                <w:rFonts w:ascii="Arial" w:hAnsi="Arial" w:cs="Arial"/>
              </w:rPr>
            </w:pPr>
            <w:bookmarkStart w:id="42" w:name="_BPDCD_41"/>
            <w:r w:rsidRPr="00055DAC">
              <w:rPr>
                <w:rFonts w:ascii="Arial" w:hAnsi="Arial" w:cs="Arial"/>
              </w:rPr>
              <w:t xml:space="preserve">in </w:t>
            </w:r>
            <w:bookmarkEnd w:id="42"/>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lastRenderedPageBreak/>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r w:rsidRPr="00055DAC">
              <w:rPr>
                <w:rFonts w:ascii="Arial" w:hAnsi="Arial" w:cs="Arial"/>
              </w:rPr>
              <w:t>or ;</w:t>
            </w:r>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as a result of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r w:rsidRPr="00055DAC">
              <w:rPr>
                <w:rFonts w:ascii="Arial" w:hAnsi="Arial" w:cs="Arial"/>
                <w:b/>
              </w:rPr>
              <w:t xml:space="preserve">Plant </w:t>
            </w:r>
            <w:r w:rsidRPr="00055DAC">
              <w:rPr>
                <w:rFonts w:ascii="Arial" w:hAnsi="Arial" w:cs="Arial"/>
              </w:rPr>
              <w:t xml:space="preserve"> and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 xml:space="preserve">AF </w:t>
            </w:r>
            <w:r w:rsidRPr="00055DAC">
              <w:rPr>
                <w:rFonts w:ascii="Arial" w:hAnsi="Arial" w:cs="Arial"/>
                <w:b/>
                <w:bCs/>
                <w:lang w:val="en-US"/>
              </w:rPr>
              <w:lastRenderedPageBreak/>
              <w:t>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lastRenderedPageBreak/>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Construction Agreement</w:t>
            </w:r>
            <w:r w:rsidRPr="00055DAC">
              <w:rPr>
                <w:rFonts w:ascii="Arial" w:hAnsi="Arial" w:cs="Arial"/>
              </w:rPr>
              <w:t>;</w:t>
            </w:r>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Amendment </w:t>
            </w:r>
            <w:bookmarkStart w:id="43" w:name="_BPDCD_43"/>
            <w:r w:rsidRPr="00055DAC">
              <w:rPr>
                <w:rFonts w:ascii="Arial" w:hAnsi="Arial" w:cs="Arial"/>
                <w:b/>
                <w:bCs/>
                <w:strike/>
                <w:color w:val="FF0000"/>
              </w:rPr>
              <w:t xml:space="preserve"> </w:t>
            </w:r>
            <w:r w:rsidRPr="00055DAC">
              <w:rPr>
                <w:rFonts w:ascii="Arial Bold" w:hAnsi="Arial Bold" w:cs="Arial"/>
                <w:b/>
                <w:bCs/>
              </w:rPr>
              <w:t xml:space="preserve">Implementation </w:t>
            </w:r>
            <w:bookmarkEnd w:id="43"/>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so as to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094C11">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094C11">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094C11">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094C11">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44" w:name="_BPDCI_44"/>
            <w:r w:rsidRPr="00055DAC">
              <w:rPr>
                <w:rFonts w:ascii="Arial" w:hAnsi="Arial" w:cs="Arial"/>
                <w:b/>
                <w:bCs/>
                <w:w w:val="0"/>
              </w:rPr>
              <w:t>"ET Restrictions on Availability"</w:t>
            </w:r>
            <w:bookmarkEnd w:id="44"/>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45"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45"/>
          </w:p>
        </w:tc>
      </w:tr>
      <w:tr w:rsidR="00380C61" w:rsidRPr="00055DAC" w14:paraId="59E88B78" w14:textId="77777777" w:rsidTr="00094C11">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 xml:space="preserve">Offshore </w:t>
            </w:r>
            <w:r w:rsidRPr="00055DAC">
              <w:rPr>
                <w:rFonts w:ascii="Arial" w:hAnsi="Arial" w:cs="Arial"/>
                <w:b/>
                <w:color w:val="000000"/>
                <w:w w:val="0"/>
              </w:rPr>
              <w:lastRenderedPageBreak/>
              <w:t>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094C11">
        <w:tc>
          <w:tcPr>
            <w:tcW w:w="2695" w:type="dxa"/>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lastRenderedPageBreak/>
              <w:t>“European Commission”</w:t>
            </w:r>
          </w:p>
        </w:tc>
        <w:tc>
          <w:tcPr>
            <w:tcW w:w="6657" w:type="dxa"/>
            <w:gridSpan w:val="2"/>
          </w:tcPr>
          <w:p w14:paraId="04457673" w14:textId="1B6F2E4D" w:rsidR="00380C61" w:rsidRPr="00055DAC" w:rsidRDefault="00380C61" w:rsidP="006042DD">
            <w:pPr>
              <w:pStyle w:val="BodyText"/>
              <w:jc w:val="both"/>
              <w:rPr>
                <w:rFonts w:ascii="Arial" w:hAnsi="Arial" w:cs="Arial"/>
                <w:w w:val="0"/>
              </w:rPr>
            </w:pPr>
            <w:r w:rsidRPr="00055DAC">
              <w:rPr>
                <w:rFonts w:ascii="Arial" w:hAnsi="Arial" w:cs="Arial"/>
              </w:rPr>
              <w:t>means the institution of that name established under The Treaty on European Union as amended from time to time;</w:t>
            </w:r>
          </w:p>
        </w:tc>
      </w:tr>
      <w:tr w:rsidR="00E60F1D" w:rsidRPr="00055DAC" w14:paraId="57633813" w14:textId="77777777" w:rsidTr="00094C11">
        <w:tc>
          <w:tcPr>
            <w:tcW w:w="2695" w:type="dxa"/>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094C11">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094C11">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094C11">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0094C11">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46"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46"/>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Station </w:t>
            </w:r>
            <w:r w:rsidRPr="00055DAC">
              <w:rPr>
                <w:rFonts w:ascii="Arial" w:hAnsi="Arial" w:cs="Arial"/>
              </w:rPr>
              <w:t xml:space="preserve"> where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entered into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on the basis of the </w:t>
            </w:r>
            <w:r w:rsidRPr="00055DAC">
              <w:rPr>
                <w:rFonts w:ascii="Arial" w:hAnsi="Arial" w:cs="Arial"/>
                <w:b/>
              </w:rPr>
              <w:t>Interim Connect and Manage Arrangements</w:t>
            </w:r>
            <w:r w:rsidRPr="00055DAC">
              <w:rPr>
                <w:rFonts w:ascii="Arial" w:hAnsi="Arial" w:cs="Arial"/>
              </w:rPr>
              <w:t>;</w:t>
            </w:r>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entered into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Commissioning Period Effective Date</w:t>
            </w:r>
            <w:r w:rsidRPr="00055DAC">
              <w:rPr>
                <w:rFonts w:ascii="Arial" w:hAnsi="Arial" w:cs="Arial"/>
                <w:szCs w:val="22"/>
              </w:rPr>
              <w:t>;</w:t>
            </w:r>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47" w:name="_BPDCD_52"/>
            <w:r w:rsidRPr="00055DAC">
              <w:rPr>
                <w:rFonts w:ascii="Arial Bold" w:hAnsi="Arial Bold" w:cs="Arial"/>
                <w:b/>
                <w:bCs/>
              </w:rPr>
              <w:t>The Company</w:t>
            </w:r>
            <w:bookmarkEnd w:id="47"/>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r w:rsidRPr="00055DAC">
              <w:rPr>
                <w:rFonts w:ascii="Arial" w:hAnsi="Arial" w:cs="Arial"/>
                <w:b/>
                <w:bCs/>
              </w:rPr>
              <w:t xml:space="preserve">CUSC </w:t>
            </w:r>
            <w:r w:rsidRPr="00055DAC">
              <w:rPr>
                <w:rFonts w:ascii="Arial" w:hAnsi="Arial" w:cs="Arial"/>
              </w:rPr>
              <w:t xml:space="preserve"> Section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r w:rsidRPr="00055DAC">
              <w:rPr>
                <w:rFonts w:ascii="Arial" w:hAnsi="Arial" w:cs="Arial"/>
              </w:rPr>
              <w:t xml:space="preserve">For the purpose of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 xml:space="preserve">The charge or credit to Demand and Generator Users in respect of </w:t>
            </w:r>
            <w:proofErr w:type="spellStart"/>
            <w:r w:rsidRPr="00055DAC">
              <w:rPr>
                <w:rFonts w:ascii="Arial" w:hAnsi="Arial" w:cs="Arial"/>
              </w:rPr>
              <w:t>TNUoS</w:t>
            </w:r>
            <w:proofErr w:type="spellEnd"/>
            <w:r w:rsidRPr="00055DAC">
              <w:rPr>
                <w:rFonts w:ascii="Arial" w:hAnsi="Arial" w:cs="Arial"/>
              </w:rPr>
              <w:t xml:space="preserve">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(b) is properly a housekeeping modification required as a result of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updating names or addresses listed in the </w:t>
            </w:r>
            <w:r w:rsidRPr="00055DAC">
              <w:rPr>
                <w:rFonts w:ascii="Arial" w:hAnsi="Arial" w:cs="Arial"/>
                <w:b/>
              </w:rPr>
              <w:t>CUSC</w:t>
            </w:r>
            <w:r w:rsidRPr="00055DAC">
              <w:rPr>
                <w:rFonts w:ascii="Arial" w:hAnsi="Arial" w:cs="Arial"/>
              </w:rPr>
              <w:t>;</w:t>
            </w:r>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(ii) correcting any minor typographical errors;</w:t>
            </w:r>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Shall mean;</w:t>
            </w:r>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for;</w:t>
            </w:r>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lastRenderedPageBreak/>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CMP434 Implementation Date</w:t>
            </w:r>
            <w:r w:rsidRPr="00055DAC">
              <w:rPr>
                <w:rFonts w:ascii="Arial" w:hAnsi="Arial" w:cs="Arial"/>
                <w:szCs w:val="22"/>
              </w:rPr>
              <w:t>;</w:t>
            </w:r>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occur;</w:t>
            </w:r>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lastRenderedPageBreak/>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period of time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driven by a gas turbine (for instance an aero-engine);</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7AA(1)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entered into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A57936">
              <w:rPr>
                <w:rFonts w:ascii="Arial" w:hAnsi="Arial" w:cs="Arial"/>
                <w:b/>
                <w:bCs/>
                <w:szCs w:val="22"/>
              </w:rPr>
              <w:t xml:space="preserve"> </w:t>
            </w:r>
            <w:r w:rsidR="004C5B9B" w:rsidRPr="00D56A98">
              <w:rPr>
                <w:rFonts w:ascii="Arial" w:hAnsi="Arial" w:cs="Arial"/>
                <w:szCs w:val="22"/>
              </w:rPr>
              <w:t>and</w:t>
            </w:r>
            <w:r w:rsidR="003B24B1" w:rsidRPr="00D56A98">
              <w:rPr>
                <w:rFonts w:ascii="Arial" w:hAnsi="Arial" w:cs="Arial"/>
                <w:szCs w:val="22"/>
              </w:rPr>
              <w:t xml:space="preserve"> (b) the </w:t>
            </w:r>
            <w:r w:rsidR="003B24B1" w:rsidRPr="00D56A98">
              <w:rPr>
                <w:rFonts w:ascii="Arial" w:hAnsi="Arial" w:cs="Arial"/>
                <w:b/>
                <w:szCs w:val="22"/>
              </w:rPr>
              <w:t>Gate 1 Existing Agreements;</w:t>
            </w:r>
            <w:r w:rsidR="004C5B9B" w:rsidRPr="00D56A98">
              <w:rPr>
                <w:rFonts w:ascii="Arial" w:hAnsi="Arial" w:cs="Arial"/>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D56A98" w:rsidRDefault="00520BA5" w:rsidP="00F629C1">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520BA5" w:rsidRPr="00D56A98" w:rsidRDefault="00520BA5" w:rsidP="00F629C1">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18.13 ;</w:t>
            </w:r>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D56A98">
              <w:rPr>
                <w:rFonts w:ascii="Arial" w:hAnsi="Arial" w:cs="Arial"/>
                <w:szCs w:val="22"/>
              </w:rPr>
              <w:t xml:space="preserve">and in the </w:t>
            </w:r>
            <w:r w:rsidR="00824E9F" w:rsidRPr="00D56A98">
              <w:rPr>
                <w:rFonts w:ascii="Arial" w:hAnsi="Arial" w:cs="Arial"/>
                <w:b/>
                <w:szCs w:val="22"/>
              </w:rPr>
              <w:t xml:space="preserve">Gate 1 ATV </w:t>
            </w:r>
            <w:r w:rsidR="00824E9F" w:rsidRPr="00D56A98">
              <w:rPr>
                <w:rFonts w:ascii="Arial" w:hAnsi="Arial" w:cs="Arial"/>
                <w:szCs w:val="22"/>
              </w:rPr>
              <w:t xml:space="preserve">making the </w:t>
            </w:r>
            <w:r w:rsidR="00824E9F" w:rsidRPr="00D56A98">
              <w:rPr>
                <w:rFonts w:ascii="Arial" w:hAnsi="Arial" w:cs="Arial"/>
                <w:b/>
                <w:szCs w:val="22"/>
              </w:rPr>
              <w:t xml:space="preserve">Gate 1 Existing Agreements </w:t>
            </w:r>
            <w:r w:rsidR="00824E9F" w:rsidRPr="00D56A98">
              <w:rPr>
                <w:rFonts w:ascii="Arial" w:hAnsi="Arial" w:cs="Arial"/>
                <w:szCs w:val="22"/>
              </w:rPr>
              <w:t xml:space="preserve">conditional until a </w:t>
            </w:r>
            <w:r w:rsidR="00824E9F" w:rsidRPr="00D56A98">
              <w:rPr>
                <w:rFonts w:ascii="Arial" w:hAnsi="Arial" w:cs="Arial"/>
                <w:b/>
                <w:szCs w:val="22"/>
              </w:rPr>
              <w:t xml:space="preserve">Gate 2 Offer </w:t>
            </w:r>
            <w:r w:rsidR="00824E9F" w:rsidRPr="00D56A98">
              <w:rPr>
                <w:rFonts w:ascii="Arial" w:hAnsi="Arial" w:cs="Arial"/>
                <w:szCs w:val="22"/>
              </w:rPr>
              <w:t xml:space="preserve">is </w:t>
            </w:r>
            <w:proofErr w:type="gramStart"/>
            <w:r w:rsidR="00824E9F" w:rsidRPr="00D56A98">
              <w:rPr>
                <w:rFonts w:ascii="Arial" w:hAnsi="Arial" w:cs="Arial"/>
                <w:szCs w:val="22"/>
              </w:rPr>
              <w:t>accepted</w:t>
            </w:r>
            <w:r w:rsidRPr="00D56A98">
              <w:rPr>
                <w:rFonts w:ascii="Arial" w:hAnsi="Arial" w:cs="Arial"/>
                <w:szCs w:val="22"/>
              </w:rPr>
              <w:t>;</w:t>
            </w:r>
            <w:proofErr w:type="gramEnd"/>
          </w:p>
        </w:tc>
      </w:tr>
      <w:tr w:rsidR="00DC4F47" w:rsidRPr="00055DAC" w14:paraId="139940AC" w14:textId="77777777" w:rsidTr="006C65B2">
        <w:trPr>
          <w:trHeight w:val="300"/>
        </w:trPr>
        <w:tc>
          <w:tcPr>
            <w:tcW w:w="2695" w:type="dxa"/>
          </w:tcPr>
          <w:p w14:paraId="7A650567" w14:textId="2771A4F8" w:rsidR="00DC4F47" w:rsidRPr="00D56A98" w:rsidRDefault="00DC4F47" w:rsidP="00F629C1">
            <w:pPr>
              <w:pStyle w:val="BodyText"/>
              <w:rPr>
                <w:rFonts w:ascii="Arial" w:hAnsi="Arial" w:cs="Arial"/>
                <w:b/>
                <w:szCs w:val="22"/>
              </w:rPr>
            </w:pPr>
            <w:r w:rsidRPr="00D56A98">
              <w:rPr>
                <w:rFonts w:ascii="Arial" w:hAnsi="Arial" w:cs="Arial"/>
                <w:b/>
                <w:szCs w:val="22"/>
              </w:rPr>
              <w:lastRenderedPageBreak/>
              <w:t>“Gate 1 Existing Agreements”</w:t>
            </w:r>
          </w:p>
        </w:tc>
        <w:tc>
          <w:tcPr>
            <w:tcW w:w="6657" w:type="dxa"/>
            <w:gridSpan w:val="2"/>
          </w:tcPr>
          <w:p w14:paraId="108D30E3" w14:textId="4DD28D98" w:rsidR="00DC4F47" w:rsidRPr="00D56A98" w:rsidRDefault="00DC4F47"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D56A98" w:rsidRDefault="000C7EF7" w:rsidP="00055DAC">
            <w:pPr>
              <w:pStyle w:val="BodyText"/>
              <w:rPr>
                <w:rFonts w:ascii="Arial" w:hAnsi="Arial" w:cs="Arial"/>
                <w:b/>
                <w:szCs w:val="22"/>
              </w:rPr>
            </w:pPr>
            <w:r w:rsidRPr="00D56A98">
              <w:rPr>
                <w:rFonts w:ascii="Arial" w:hAnsi="Arial" w:cs="Arial"/>
                <w:b/>
                <w:szCs w:val="22"/>
              </w:rPr>
              <w:t>“Gate 1 Notification”</w:t>
            </w:r>
          </w:p>
          <w:p w14:paraId="64286802" w14:textId="2561FB03" w:rsidR="000C7EF7" w:rsidRPr="00D56A98" w:rsidRDefault="000C7EF7" w:rsidP="00F629C1">
            <w:pPr>
              <w:pStyle w:val="BodyText"/>
              <w:rPr>
                <w:rFonts w:ascii="Arial" w:hAnsi="Arial" w:cs="Arial"/>
                <w:b/>
                <w:szCs w:val="22"/>
              </w:rPr>
            </w:pPr>
          </w:p>
        </w:tc>
        <w:tc>
          <w:tcPr>
            <w:tcW w:w="6657" w:type="dxa"/>
            <w:gridSpan w:val="2"/>
          </w:tcPr>
          <w:p w14:paraId="7D2AFBE6" w14:textId="5C410733" w:rsidR="000C7EF7" w:rsidRPr="00D56A98" w:rsidRDefault="000C7EF7" w:rsidP="00F629C1">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D56A98">
              <w:rPr>
                <w:rFonts w:ascii="Arial" w:hAnsi="Arial" w:cs="Arial"/>
                <w:szCs w:val="22"/>
              </w:rPr>
              <w:t xml:space="preserve"> (a)</w:t>
            </w:r>
            <w:r w:rsidR="00937C56" w:rsidRPr="00D56A98">
              <w:rPr>
                <w:rFonts w:ascii="Arial" w:hAnsi="Arial" w:cs="Arial"/>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entered into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Gate 2 Offer</w:t>
            </w:r>
            <w:r w:rsidR="00122D5B" w:rsidRPr="00055DAC">
              <w:rPr>
                <w:rFonts w:ascii="Arial" w:hAnsi="Arial" w:cs="Arial"/>
                <w:b/>
                <w:bCs/>
                <w:szCs w:val="22"/>
              </w:rPr>
              <w:t xml:space="preserve"> </w:t>
            </w:r>
            <w:r w:rsidR="00122D5B" w:rsidRPr="00D56A98">
              <w:rPr>
                <w:rFonts w:ascii="Arial" w:hAnsi="Arial" w:cs="Arial"/>
                <w:strike/>
                <w:szCs w:val="22"/>
              </w:rPr>
              <w:t>;</w:t>
            </w:r>
            <w:r w:rsidR="00122D5B" w:rsidRPr="00D56A98">
              <w:rPr>
                <w:rFonts w:ascii="Arial" w:hAnsi="Arial" w:cs="Arial"/>
                <w:szCs w:val="22"/>
              </w:rPr>
              <w:t xml:space="preserve"> and (b) the </w:t>
            </w:r>
            <w:r w:rsidR="00122D5B" w:rsidRPr="00D56A98">
              <w:rPr>
                <w:rFonts w:ascii="Arial" w:hAnsi="Arial" w:cs="Arial"/>
                <w:b/>
                <w:szCs w:val="22"/>
              </w:rPr>
              <w:t>Gate 2 Existing Agreements</w:t>
            </w:r>
            <w:r w:rsidR="00937C56" w:rsidRPr="00D56A98">
              <w:rPr>
                <w:rFonts w:ascii="Arial" w:hAnsi="Arial" w:cs="Arial"/>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D56A98">
              <w:rPr>
                <w:rFonts w:ascii="Arial" w:hAnsi="Arial" w:cs="Arial"/>
                <w:szCs w:val="22"/>
              </w:rPr>
              <w:t xml:space="preserve">which a </w:t>
            </w:r>
            <w:r w:rsidR="00FC5085" w:rsidRPr="00D56A98">
              <w:rPr>
                <w:rFonts w:ascii="Arial" w:hAnsi="Arial" w:cs="Arial"/>
                <w:b/>
                <w:szCs w:val="22"/>
              </w:rPr>
              <w:t xml:space="preserve">Gate 2 Application </w:t>
            </w:r>
            <w:r w:rsidR="00FC5085" w:rsidRPr="00D56A98">
              <w:rPr>
                <w:rFonts w:ascii="Arial" w:hAnsi="Arial" w:cs="Arial"/>
                <w:szCs w:val="22"/>
              </w:rPr>
              <w:t xml:space="preserve">and </w:t>
            </w:r>
            <w:r w:rsidR="00FC5085" w:rsidRPr="00D56A98">
              <w:rPr>
                <w:rFonts w:ascii="Arial" w:hAnsi="Arial" w:cs="Arial"/>
                <w:b/>
                <w:szCs w:val="22"/>
              </w:rPr>
              <w:t xml:space="preserve">EA Request </w:t>
            </w:r>
            <w:r w:rsidR="00FC5085" w:rsidRPr="00D56A98">
              <w:rPr>
                <w:rFonts w:ascii="Arial" w:hAnsi="Arial" w:cs="Arial"/>
                <w:szCs w:val="22"/>
              </w:rPr>
              <w:t xml:space="preserve">has to meet </w:t>
            </w:r>
            <w:r w:rsidRPr="00055DAC">
              <w:rPr>
                <w:rFonts w:ascii="Arial" w:hAnsi="Arial" w:cs="Arial"/>
                <w:szCs w:val="22"/>
              </w:rPr>
              <w:t xml:space="preserve">as set out in the </w:t>
            </w:r>
            <w:r w:rsidRPr="00055DAC">
              <w:rPr>
                <w:rFonts w:ascii="Arial" w:hAnsi="Arial" w:cs="Arial"/>
                <w:b/>
                <w:bCs/>
                <w:szCs w:val="22"/>
              </w:rPr>
              <w:t>Gate 2 Criteria Methodology</w:t>
            </w:r>
            <w:r w:rsidRPr="00055DAC">
              <w:rPr>
                <w:rFonts w:ascii="Arial" w:hAnsi="Arial" w:cs="Arial"/>
                <w:szCs w:val="22"/>
              </w:rPr>
              <w:t>;</w:t>
            </w:r>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D56A98" w:rsidRDefault="003D2DA8" w:rsidP="00F629C1">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3D2DA8" w:rsidRPr="00D56A98" w:rsidRDefault="003D2DA8"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D56A98" w:rsidRDefault="00E940AD" w:rsidP="00055DAC">
            <w:pPr>
              <w:pStyle w:val="BodyText"/>
              <w:rPr>
                <w:rFonts w:ascii="Arial" w:hAnsi="Arial" w:cs="Arial"/>
                <w:b/>
                <w:szCs w:val="22"/>
              </w:rPr>
            </w:pPr>
            <w:r w:rsidRPr="00D56A98">
              <w:rPr>
                <w:rFonts w:ascii="Arial" w:hAnsi="Arial" w:cs="Arial"/>
                <w:b/>
              </w:rPr>
              <w:t>“Gate 2 Modification Offer”</w:t>
            </w:r>
          </w:p>
        </w:tc>
        <w:tc>
          <w:tcPr>
            <w:tcW w:w="6657" w:type="dxa"/>
            <w:gridSpan w:val="2"/>
          </w:tcPr>
          <w:p w14:paraId="13962738" w14:textId="6233CFE1" w:rsidR="00E940AD" w:rsidRPr="00D56A98" w:rsidRDefault="00E940AD" w:rsidP="00055DAC">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4482C411"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r w:rsidR="00A57936">
              <w:rPr>
                <w:rFonts w:ascii="Arial" w:hAnsi="Arial" w:cs="Arial"/>
                <w:b/>
                <w:bCs/>
                <w:szCs w:val="22"/>
              </w:rPr>
              <w:br/>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lastRenderedPageBreak/>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Gated Modification  Application</w:t>
            </w:r>
            <w:r w:rsidRPr="00055DAC">
              <w:rPr>
                <w:rFonts w:ascii="Arial" w:hAnsi="Arial" w:cs="Arial"/>
                <w:szCs w:val="22"/>
              </w:rPr>
              <w:t>;</w:t>
            </w:r>
          </w:p>
        </w:tc>
      </w:tr>
      <w:tr w:rsidR="002261B3" w:rsidRPr="00055DAC" w14:paraId="076FAAE3" w14:textId="77777777" w:rsidTr="006C65B2">
        <w:trPr>
          <w:trHeight w:val="300"/>
          <w:ins w:id="48" w:author="Tammy Meek [NESO]" w:date="2025-08-07T12:09:00Z"/>
        </w:trPr>
        <w:tc>
          <w:tcPr>
            <w:tcW w:w="2695" w:type="dxa"/>
          </w:tcPr>
          <w:p w14:paraId="19A055EC" w14:textId="13236869" w:rsidR="002261B3" w:rsidRPr="00D56A98" w:rsidRDefault="00190011" w:rsidP="00875D96">
            <w:pPr>
              <w:spacing w:after="240"/>
              <w:rPr>
                <w:ins w:id="49" w:author="Tammy Meek [NESO]" w:date="2025-08-07T12:09:00Z" w16du:dateUtc="2025-08-07T11:09:00Z"/>
                <w:rFonts w:ascii="Arial" w:hAnsi="Arial" w:cs="Arial"/>
                <w:b/>
                <w:szCs w:val="22"/>
              </w:rPr>
            </w:pPr>
            <w:ins w:id="50" w:author="Tammy Meek [NESO]" w:date="2025-08-07T12:10:00Z" w16du:dateUtc="2025-08-07T11:10:00Z">
              <w:r w:rsidRPr="00B31630">
                <w:rPr>
                  <w:rFonts w:ascii="Arial" w:hAnsi="Arial" w:cs="Arial"/>
                  <w:b/>
                  <w:bCs/>
                  <w:szCs w:val="22"/>
                </w:rPr>
                <w:t>“Gated Offers”</w:t>
              </w:r>
            </w:ins>
          </w:p>
        </w:tc>
        <w:tc>
          <w:tcPr>
            <w:tcW w:w="6657" w:type="dxa"/>
            <w:gridSpan w:val="2"/>
          </w:tcPr>
          <w:p w14:paraId="370CF715" w14:textId="4D4C46EE" w:rsidR="002261B3" w:rsidRPr="00D56A98" w:rsidRDefault="00875D96">
            <w:pPr>
              <w:pStyle w:val="BodyText"/>
              <w:rPr>
                <w:ins w:id="51" w:author="Tammy Meek [NESO]" w:date="2025-08-07T12:09:00Z" w16du:dateUtc="2025-08-07T11:09:00Z"/>
                <w:rFonts w:ascii="Arial" w:hAnsi="Arial" w:cs="Arial"/>
                <w:szCs w:val="22"/>
              </w:rPr>
              <w:pPrChange w:id="52" w:author="Tammy Meek [NESO]" w:date="2025-08-07T12:10:00Z" w16du:dateUtc="2025-08-07T11:10:00Z">
                <w:pPr>
                  <w:jc w:val="both"/>
                </w:pPr>
              </w:pPrChange>
            </w:pPr>
            <w:ins w:id="53" w:author="Tammy Meek [NESO]" w:date="2025-08-07T12:10:00Z" w16du:dateUtc="2025-08-07T11:10:00Z">
              <w:r w:rsidRPr="00B31630">
                <w:rPr>
                  <w:rFonts w:ascii="Arial" w:hAnsi="Arial" w:cs="Arial"/>
                  <w:szCs w:val="22"/>
                </w:rPr>
                <w:t xml:space="preserve">offers made by </w:t>
              </w:r>
              <w:r w:rsidRPr="00B31630">
                <w:rPr>
                  <w:rFonts w:ascii="Arial" w:hAnsi="Arial" w:cs="Arial"/>
                  <w:b/>
                  <w:bCs/>
                  <w:szCs w:val="22"/>
                </w:rPr>
                <w:t>The Company</w:t>
              </w:r>
              <w:r w:rsidRPr="00B31630">
                <w:rPr>
                  <w:rFonts w:ascii="Arial" w:hAnsi="Arial" w:cs="Arial"/>
                  <w:szCs w:val="22"/>
                </w:rPr>
                <w:t xml:space="preserve"> in response to a </w:t>
              </w:r>
              <w:r w:rsidRPr="00B31630">
                <w:rPr>
                  <w:rFonts w:ascii="Arial" w:hAnsi="Arial" w:cs="Arial"/>
                  <w:b/>
                  <w:bCs/>
                  <w:szCs w:val="22"/>
                </w:rPr>
                <w:t>Gated Application</w:t>
              </w:r>
              <w:r w:rsidRPr="00B31630">
                <w:rPr>
                  <w:rFonts w:ascii="Arial" w:hAnsi="Arial" w:cs="Arial"/>
                  <w:szCs w:val="22"/>
                </w:rPr>
                <w:t>;</w:t>
              </w:r>
            </w:ins>
          </w:p>
        </w:tc>
      </w:tr>
      <w:tr w:rsidR="00F57035" w:rsidRPr="00055DAC" w14:paraId="5C4F0DEC" w14:textId="77777777" w:rsidTr="006C65B2">
        <w:trPr>
          <w:trHeight w:val="300"/>
        </w:trPr>
        <w:tc>
          <w:tcPr>
            <w:tcW w:w="2695" w:type="dxa"/>
          </w:tcPr>
          <w:p w14:paraId="14BFF09B" w14:textId="3A78F533" w:rsidR="00F57035" w:rsidRPr="00D56A98" w:rsidRDefault="00F57035" w:rsidP="00F629C1">
            <w:pPr>
              <w:spacing w:after="240"/>
              <w:rPr>
                <w:rFonts w:ascii="Arial" w:hAnsi="Arial" w:cs="Arial"/>
                <w:b/>
                <w:szCs w:val="22"/>
              </w:rPr>
            </w:pPr>
            <w:r w:rsidRPr="00D56A98">
              <w:rPr>
                <w:rFonts w:ascii="Arial" w:hAnsi="Arial" w:cs="Arial"/>
                <w:b/>
                <w:szCs w:val="22"/>
              </w:rPr>
              <w:t>“Gated Process for Projects with Existing Agreements”</w:t>
            </w:r>
          </w:p>
        </w:tc>
        <w:tc>
          <w:tcPr>
            <w:tcW w:w="6657" w:type="dxa"/>
            <w:gridSpan w:val="2"/>
          </w:tcPr>
          <w:p w14:paraId="0847131F" w14:textId="77777777" w:rsidR="00F57035" w:rsidRPr="00D56A98" w:rsidRDefault="00F57035" w:rsidP="00055DAC">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18;</w:t>
            </w:r>
          </w:p>
          <w:p w14:paraId="227E249B" w14:textId="77777777" w:rsidR="00F57035" w:rsidRPr="00D56A98" w:rsidRDefault="00F57035" w:rsidP="00F629C1">
            <w:pPr>
              <w:pStyle w:val="List"/>
              <w:spacing w:after="120"/>
              <w:ind w:left="0" w:firstLine="0"/>
              <w:jc w:val="both"/>
              <w:rPr>
                <w:rFonts w:ascii="Arial" w:hAnsi="Arial" w:cs="Arial"/>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3.12.2;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lastRenderedPageBreak/>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lastRenderedPageBreak/>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Directly Connected Power Station</w:t>
            </w:r>
            <w:r w:rsidRPr="00055DAC">
              <w:rPr>
                <w:rFonts w:ascii="Arial" w:hAnsi="Arial" w:cs="Arial"/>
              </w:rPr>
              <w:t>;</w:t>
            </w:r>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lastRenderedPageBreak/>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as from time to time revised ;</w:t>
            </w:r>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54" w:name="_DV_C133"/>
            <w:r w:rsidRPr="00055DAC">
              <w:rPr>
                <w:rFonts w:ascii="Arial" w:hAnsi="Arial" w:cs="Arial"/>
                <w:b/>
                <w:bCs/>
              </w:rPr>
              <w:t>"HH Base Percentage"</w:t>
            </w:r>
            <w:bookmarkEnd w:id="54"/>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55" w:name="_BPDCI_55"/>
            <w:r w:rsidRPr="00055DAC">
              <w:rPr>
                <w:rFonts w:ascii="Arial" w:hAnsi="Arial" w:cs="Arial"/>
              </w:rPr>
              <w:t xml:space="preserve">Section 3, </w:t>
            </w:r>
            <w:bookmarkEnd w:id="55"/>
            <w:r w:rsidRPr="00055DAC">
              <w:rPr>
                <w:rFonts w:ascii="Arial" w:hAnsi="Arial" w:cs="Arial"/>
              </w:rPr>
              <w:t>Appendix 2</w:t>
            </w:r>
            <w:bookmarkStart w:id="56" w:name="_BPDCD_56"/>
            <w:r w:rsidRPr="00055DAC">
              <w:rPr>
                <w:rFonts w:ascii="Arial" w:hAnsi="Arial" w:cs="Arial"/>
              </w:rPr>
              <w:t>;</w:t>
            </w:r>
            <w:bookmarkEnd w:id="56"/>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57" w:name="_BPDCD_57"/>
            <w:r w:rsidRPr="00055DAC">
              <w:rPr>
                <w:rFonts w:ascii="Arial" w:hAnsi="Arial" w:cs="Arial"/>
              </w:rPr>
              <w:t xml:space="preserve">; </w:t>
            </w:r>
            <w:bookmarkEnd w:id="57"/>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58" w:name="_BPDCD_58"/>
            <w:r w:rsidRPr="00055DAC">
              <w:rPr>
                <w:rFonts w:ascii="Arial Bold" w:hAnsi="Arial Bold" w:cs="Arial"/>
                <w:b/>
              </w:rPr>
              <w:t>;</w:t>
            </w:r>
            <w:bookmarkEnd w:id="58"/>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Performance </w:t>
            </w:r>
            <w:r w:rsidRPr="00055DAC">
              <w:rPr>
                <w:rFonts w:ascii="Arial" w:hAnsi="Arial" w:cs="Arial"/>
              </w:rPr>
              <w:t xml:space="preserve"> and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on the basis of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lastRenderedPageBreak/>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 xml:space="preserve">“Indicative Annual FDSC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lastRenderedPageBreak/>
              <w:t xml:space="preserve">“Indicative Annual UMS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lastRenderedPageBreak/>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lastRenderedPageBreak/>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has the meaning attributed to it in Paragraph 4.2.3.2;</w:t>
            </w:r>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59" w:name="_BPDCD_63"/>
            <w:r w:rsidRPr="00055DAC">
              <w:rPr>
                <w:rFonts w:ascii="Arial" w:hAnsi="Arial" w:cs="Arial"/>
              </w:rPr>
              <w:t xml:space="preserve">means </w:t>
            </w:r>
            <w:bookmarkEnd w:id="59"/>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60" w:name="_BPDCD_64"/>
            <w:r w:rsidRPr="00055DAC">
              <w:rPr>
                <w:rFonts w:ascii="Arial" w:hAnsi="Arial" w:cs="Arial"/>
              </w:rPr>
              <w:t>3.16.2</w:t>
            </w:r>
            <w:bookmarkEnd w:id="60"/>
            <w:r w:rsidRPr="00055DAC">
              <w:rPr>
                <w:rFonts w:ascii="Arial" w:hAnsi="Arial" w:cs="Arial"/>
              </w:rPr>
              <w:t xml:space="preserve">; </w:t>
            </w:r>
          </w:p>
        </w:tc>
      </w:tr>
      <w:tr w:rsidR="00E940AD" w:rsidRPr="00055DAC" w14:paraId="30A0A950" w14:textId="77777777" w:rsidTr="00D56A98">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61" w:name="_BPDCD_65"/>
            <w:r w:rsidRPr="00055DAC">
              <w:rPr>
                <w:rFonts w:ascii="Arial" w:hAnsi="Arial" w:cs="Arial"/>
              </w:rPr>
              <w:t>3.13.4</w:t>
            </w:r>
            <w:bookmarkEnd w:id="61"/>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D56A98">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D56A98">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D56A98">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lastRenderedPageBreak/>
              <w:t>any analogous procedure or step is taken in any jurisdiction in relation to any matter referred to in clause (a) to (d) (inclusive) above;</w:t>
            </w:r>
          </w:p>
        </w:tc>
      </w:tr>
      <w:tr w:rsidR="00E940AD" w:rsidRPr="00055DAC" w14:paraId="22EA3ACB" w14:textId="77777777" w:rsidTr="00D56A98">
        <w:tc>
          <w:tcPr>
            <w:tcW w:w="2695" w:type="dxa"/>
          </w:tcPr>
          <w:p w14:paraId="290EAA6B" w14:textId="66E369A2" w:rsidR="00E940AD" w:rsidRPr="00055DAC" w:rsidRDefault="00E940AD" w:rsidP="00347348">
            <w:pPr>
              <w:spacing w:after="240"/>
              <w:rPr>
                <w:rFonts w:ascii="Arial" w:hAnsi="Arial" w:cs="Arial"/>
                <w:b/>
                <w:bCs/>
              </w:rPr>
            </w:pPr>
            <w:r w:rsidRPr="00055DAC">
              <w:rPr>
                <w:rFonts w:ascii="Arial" w:hAnsi="Arial" w:cs="Arial"/>
                <w:b/>
                <w:bCs/>
                <w:szCs w:val="22"/>
              </w:rPr>
              <w:lastRenderedPageBreak/>
              <w:t>“Installed Capacity”</w:t>
            </w:r>
          </w:p>
        </w:tc>
        <w:tc>
          <w:tcPr>
            <w:tcW w:w="6657" w:type="dxa"/>
            <w:gridSpan w:val="2"/>
          </w:tcPr>
          <w:p w14:paraId="32AC9C05" w14:textId="1BA114A3" w:rsidR="00E940AD" w:rsidRPr="00055DAC" w:rsidRDefault="00E940AD" w:rsidP="00347348">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0024689A">
              <w:rPr>
                <w:rFonts w:ascii="Arial" w:eastAsia="Arial" w:hAnsi="Arial" w:cs="Arial"/>
                <w:szCs w:val="22"/>
              </w:rPr>
              <w:t xml:space="preserve"> </w:t>
            </w:r>
            <w:r w:rsidRPr="00055DAC">
              <w:rPr>
                <w:rFonts w:ascii="Arial" w:eastAsia="Arial" w:hAnsi="Arial" w:cs="Arial"/>
                <w:b/>
                <w:szCs w:val="22"/>
              </w:rPr>
              <w:t>Transmission</w:t>
            </w:r>
            <w:r w:rsidR="00857C78">
              <w:rPr>
                <w:rFonts w:ascii="Arial" w:eastAsia="Arial" w:hAnsi="Arial" w:cs="Arial"/>
                <w:b/>
                <w:szCs w:val="22"/>
              </w:rPr>
              <w:t xml:space="preserve"> </w:t>
            </w:r>
            <w:r w:rsidRPr="00055DAC">
              <w:rPr>
                <w:rFonts w:ascii="Arial" w:eastAsia="Arial" w:hAnsi="Arial" w:cs="Arial"/>
                <w:b/>
                <w:szCs w:val="22"/>
              </w:rPr>
              <w:t>E</w:t>
            </w:r>
            <w:r w:rsidR="00CD075A">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sidR="00FB2D67">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D56A98">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D56A98">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lastRenderedPageBreak/>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C  Pass-through (</w:t>
            </w:r>
            <w:proofErr w:type="spellStart"/>
            <w:r w:rsidRPr="00055DAC">
              <w:rPr>
                <w:rFonts w:ascii="Arial" w:hAnsi="Arial" w:cs="Arial"/>
              </w:rPr>
              <w:t>PTt</w:t>
            </w:r>
            <w:proofErr w:type="spellEnd"/>
            <w:r w:rsidRPr="00055DAC">
              <w:rPr>
                <w:rFonts w:ascii="Arial" w:hAnsi="Arial" w:cs="Arial"/>
              </w:rPr>
              <w: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r w:rsidRPr="00055DAC">
              <w:rPr>
                <w:rFonts w:ascii="Arial" w:hAnsi="Arial" w:cs="Arial"/>
                <w:b/>
              </w:rPr>
              <w:t xml:space="preserve">Interconnector </w:t>
            </w:r>
            <w:r w:rsidRPr="00055DAC">
              <w:rPr>
                <w:rFonts w:ascii="Arial" w:hAnsi="Arial" w:cs="Arial"/>
              </w:rPr>
              <w:t xml:space="preserve"> connected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entered into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lastRenderedPageBreak/>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between  8 May 2009 and the </w:t>
            </w:r>
            <w:r w:rsidRPr="00055DAC">
              <w:rPr>
                <w:rFonts w:ascii="Arial" w:hAnsi="Arial" w:cs="Arial"/>
                <w:b/>
              </w:rPr>
              <w:t>Connect and Manage Implementation Date</w:t>
            </w:r>
            <w:r w:rsidRPr="00055DAC">
              <w:rPr>
                <w:rFonts w:ascii="Arial" w:hAnsi="Arial" w:cs="Arial"/>
              </w:rPr>
              <w:t xml:space="preserve"> whereby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completed prior to connection and/or use of system;</w:t>
            </w:r>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where either:-</w:t>
            </w:r>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solely as a result of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as a result of an </w:t>
            </w:r>
            <w:r w:rsidRPr="00055DAC">
              <w:rPr>
                <w:rFonts w:ascii="Arial" w:hAnsi="Arial" w:cs="Arial"/>
                <w:b/>
              </w:rPr>
              <w:t xml:space="preserve">User Emergency </w:t>
            </w:r>
            <w:proofErr w:type="spellStart"/>
            <w:r w:rsidRPr="00055DAC">
              <w:rPr>
                <w:rFonts w:ascii="Arial" w:hAnsi="Arial" w:cs="Arial"/>
                <w:b/>
              </w:rPr>
              <w:t>Deenergisation</w:t>
            </w:r>
            <w:proofErr w:type="spellEnd"/>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r w:rsidRPr="00055DAC">
              <w:rPr>
                <w:rFonts w:ascii="Arial" w:hAnsi="Arial" w:cs="Arial"/>
                <w:b/>
                <w:bCs/>
              </w:rPr>
              <w:t>National  Electricity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a </w:t>
            </w:r>
            <w:r w:rsidRPr="00055DAC">
              <w:rPr>
                <w:rFonts w:ascii="Arial" w:hAnsi="Arial" w:cs="Arial"/>
                <w:b/>
              </w:rPr>
              <w:t>Planned Outage</w:t>
            </w:r>
            <w:r w:rsidRPr="00055DAC">
              <w:rPr>
                <w:rFonts w:ascii="Arial" w:hAnsi="Arial" w:cs="Arial"/>
                <w:b/>
                <w:bCs/>
              </w:rPr>
              <w:t>;</w:t>
            </w:r>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8pt;height:24.45pt" o:ole="">
                  <v:imagedata r:id="rId16" o:title=""/>
                </v:shape>
                <o:OLEObject Type="Embed" ProgID="Equation.3" ShapeID="_x0000_i1025" DrawAspect="Content" ObjectID="_1816082161"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lastRenderedPageBreak/>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6pt;height:55pt" o:ole="">
                  <v:imagedata r:id="rId18" o:title=""/>
                </v:shape>
                <o:OLEObject Type="Embed" ProgID="Equation.3" ShapeID="_x0000_i1026" DrawAspect="Content" ObjectID="_1816082162"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proofErr w:type="spellStart"/>
            <w:r w:rsidRPr="00055DAC">
              <w:rPr>
                <w:rFonts w:ascii="Arial" w:hAnsi="Arial" w:cs="Arial"/>
              </w:rPr>
              <w:t>i</w:t>
            </w:r>
            <w:proofErr w:type="spellEnd"/>
            <w:r w:rsidRPr="00055DAC">
              <w:rPr>
                <w:rFonts w:ascii="Arial" w:hAnsi="Arial" w:cs="Arial"/>
              </w:rPr>
              <w:t xml:space="preserve">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as a result of either an  </w:t>
            </w:r>
            <w:r w:rsidRPr="00055DAC">
              <w:rPr>
                <w:rFonts w:ascii="Arial" w:hAnsi="Arial" w:cs="Arial"/>
                <w:b/>
              </w:rPr>
              <w:t>Emergency</w:t>
            </w:r>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7.7pt;height:52.3pt" o:ole="">
                  <v:imagedata r:id="rId27" o:title=""/>
                </v:shape>
                <o:OLEObject Type="Embed" ProgID="Equation.3" ShapeID="_x0000_i1027" DrawAspect="Content" ObjectID="_1816082163" r:id="rId28"/>
              </w:object>
            </w:r>
          </w:p>
          <w:p w14:paraId="5E6BEC5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62" w:name="OLE_LINK1"/>
            <w:r w:rsidRPr="00055DAC">
              <w:rPr>
                <w:rFonts w:ascii="Arial" w:hAnsi="Arial" w:cs="Arial"/>
                <w:b/>
              </w:rPr>
              <w:t>Relevant Interruption</w:t>
            </w:r>
            <w:bookmarkEnd w:id="62"/>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w:t>
            </w:r>
            <w:proofErr w:type="spellStart"/>
            <w:r w:rsidRPr="00055DAC">
              <w:rPr>
                <w:rFonts w:ascii="Arial" w:hAnsi="Arial" w:cs="Arial"/>
              </w:rPr>
              <w:t>TNUoS</w:t>
            </w:r>
            <w:proofErr w:type="spellEnd"/>
            <w:r w:rsidRPr="00055DAC">
              <w:rPr>
                <w:rFonts w:ascii="Arial" w:hAnsi="Arial" w:cs="Arial"/>
              </w:rPr>
              <w:t xml:space="preserve">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occurs to give a daily £ per MW rate;</w:t>
            </w:r>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w:t>
            </w:r>
            <w:proofErr w:type="spellStart"/>
            <w:r w:rsidRPr="00055DAC">
              <w:rPr>
                <w:rFonts w:ascii="Arial" w:hAnsi="Arial" w:cs="Arial"/>
                <w:bCs/>
              </w:rPr>
              <w:t>TNUoS</w:t>
            </w:r>
            <w:proofErr w:type="spellEnd"/>
            <w:r w:rsidRPr="00055DAC">
              <w:rPr>
                <w:rFonts w:ascii="Arial" w:hAnsi="Arial" w:cs="Arial"/>
                <w:bCs/>
              </w:rPr>
              <w:t xml:space="preserve">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r w:rsidRPr="00055DAC">
              <w:rPr>
                <w:rFonts w:ascii="Arial" w:hAnsi="Arial" w:cs="Arial"/>
              </w:rPr>
              <w:t>occurs;</w:t>
            </w:r>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r w:rsidRPr="00055DAC">
              <w:rPr>
                <w:rFonts w:ascii="Arial" w:hAnsi="Arial" w:cs="Arial"/>
                <w:b/>
              </w:rPr>
              <w:t xml:space="preserve">Associated  Export BM Units </w:t>
            </w:r>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Connection Site;</w:t>
            </w:r>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Balancing and Settlement Code;</w:t>
            </w:r>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lastRenderedPageBreak/>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has ended;</w:t>
            </w:r>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arising as a result of:</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w:t>
            </w:r>
            <w:proofErr w:type="spellStart"/>
            <w:r w:rsidRPr="00055DAC">
              <w:rPr>
                <w:rFonts w:ascii="Arial" w:hAnsi="Arial" w:cs="Arial"/>
                <w:lang w:eastAsia="en-GB"/>
              </w:rPr>
              <w:t>i</w:t>
            </w:r>
            <w:proofErr w:type="spellEnd"/>
            <w:r w:rsidRPr="00055DAC">
              <w:rPr>
                <w:rFonts w:ascii="Arial" w:hAnsi="Arial" w:cs="Arial"/>
                <w:lang w:eastAsia="en-GB"/>
              </w:rPr>
              <w:t>)</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in the case of a </w:t>
            </w:r>
            <w:r w:rsidRPr="00055DAC">
              <w:rPr>
                <w:rFonts w:ascii="Arial" w:hAnsi="Arial" w:cs="Arial"/>
                <w:b/>
              </w:rPr>
              <w:t>Power Park Module</w:t>
            </w:r>
            <w:r w:rsidRPr="00055DAC">
              <w:rPr>
                <w:rFonts w:ascii="Arial" w:hAnsi="Arial" w:cs="Arial"/>
              </w:rPr>
              <w:t xml:space="preserve">,  the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63" w:name="_DV_C135"/>
            <w:r w:rsidRPr="00055DAC">
              <w:rPr>
                <w:rFonts w:ascii="Arial" w:hAnsi="Arial" w:cs="Arial"/>
                <w:b/>
                <w:bCs/>
              </w:rPr>
              <w:t xml:space="preserve"> "Isolation"</w:t>
            </w:r>
            <w:bookmarkEnd w:id="63"/>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64"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64"/>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w:t>
            </w:r>
            <w:r w:rsidRPr="00055DAC">
              <w:rPr>
                <w:rFonts w:ascii="Arial" w:hAnsi="Arial" w:cs="Arial"/>
              </w:rPr>
              <w:lastRenderedPageBreak/>
              <w:t xml:space="preserve">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Grid Code</w:t>
            </w:r>
            <w:r w:rsidRPr="00055DAC">
              <w:rPr>
                <w:rFonts w:ascii="Arial" w:hAnsi="Arial" w:cs="Arial"/>
              </w:rPr>
              <w:t>;</w:t>
            </w:r>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Construction Agreement</w:t>
            </w:r>
            <w:r w:rsidRPr="00055DAC">
              <w:rPr>
                <w:rFonts w:ascii="Arial" w:hAnsi="Arial" w:cs="Arial"/>
              </w:rPr>
              <w:t>;</w:t>
            </w:r>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Key Consents In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Key Consents</w:t>
            </w:r>
            <w:r w:rsidRPr="00055DAC">
              <w:rPr>
                <w:rFonts w:ascii="Arial" w:hAnsi="Arial" w:cs="Arial"/>
                <w:szCs w:val="22"/>
              </w:rPr>
              <w:t>;</w:t>
            </w:r>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r w:rsidRPr="00055DAC">
              <w:rPr>
                <w:rFonts w:ascii="Arial" w:hAnsi="Arial" w:cs="Arial"/>
                <w:b/>
                <w:lang w:val="en-US"/>
              </w:rPr>
              <w:t>CUSC</w:t>
            </w:r>
            <w:bookmarkStart w:id="65" w:name="_BPDCI_72"/>
            <w:r w:rsidRPr="00055DAC">
              <w:rPr>
                <w:rFonts w:ascii="Arial" w:hAnsi="Arial" w:cs="Arial"/>
                <w:lang w:val="en-US"/>
              </w:rPr>
              <w:t>;</w:t>
            </w:r>
            <w:bookmarkEnd w:id="65"/>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66" w:name="_BPDCD_73"/>
            <w:r w:rsidRPr="00055DAC">
              <w:rPr>
                <w:rFonts w:ascii="Arial Bold" w:hAnsi="Arial Bold" w:cs="Arial"/>
                <w:b/>
                <w:lang w:val="en-US"/>
              </w:rPr>
              <w:t xml:space="preserve">The Company </w:t>
            </w:r>
            <w:bookmarkEnd w:id="66"/>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LDTEC Request</w:t>
            </w:r>
            <w:bookmarkStart w:id="67" w:name="_BPDCI_75"/>
            <w:r w:rsidRPr="00055DAC">
              <w:rPr>
                <w:rFonts w:ascii="Arial" w:hAnsi="Arial" w:cs="Arial"/>
                <w:lang w:val="en-US"/>
              </w:rPr>
              <w:t>;</w:t>
            </w:r>
            <w:bookmarkEnd w:id="67"/>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68"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68"/>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69" w:name="_BPDCI_78"/>
            <w:r w:rsidRPr="00055DAC">
              <w:rPr>
                <w:rFonts w:ascii="Arial" w:hAnsi="Arial" w:cs="Arial"/>
                <w:lang w:val="en-US"/>
              </w:rPr>
              <w:t>;</w:t>
            </w:r>
            <w:bookmarkEnd w:id="69"/>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70" w:name="_BPDCD_79"/>
            <w:r w:rsidRPr="00055DAC">
              <w:rPr>
                <w:rFonts w:ascii="Arial Bold" w:hAnsi="Arial Bold" w:cs="Arial"/>
                <w:b/>
                <w:lang w:val="en-US"/>
              </w:rPr>
              <w:t>The Company</w:t>
            </w:r>
            <w:bookmarkEnd w:id="70"/>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71" w:name="_BPDCI_81"/>
            <w:r w:rsidRPr="00055DAC">
              <w:rPr>
                <w:rFonts w:ascii="Arial" w:hAnsi="Arial" w:cs="Arial"/>
                <w:color w:val="0000FF"/>
                <w:u w:val="single"/>
                <w:lang w:val="en-US"/>
              </w:rPr>
              <w:t>;</w:t>
            </w:r>
            <w:bookmarkEnd w:id="71"/>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72" w:name="_BPDCD_82"/>
            <w:r w:rsidRPr="00055DAC">
              <w:rPr>
                <w:rFonts w:ascii="Arial" w:hAnsi="Arial" w:cs="Arial"/>
                <w:b/>
              </w:rPr>
              <w:t xml:space="preserve">The Company’s </w:t>
            </w:r>
            <w:bookmarkEnd w:id="72"/>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73" w:name="_BPDCI_84"/>
            <w:r w:rsidRPr="00055DAC">
              <w:rPr>
                <w:rFonts w:ascii="Arial" w:hAnsi="Arial" w:cs="Arial"/>
              </w:rPr>
              <w:t>;</w:t>
            </w:r>
            <w:bookmarkEnd w:id="73"/>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74" w:name="_BPDCI_86"/>
            <w:r w:rsidRPr="00055DAC">
              <w:rPr>
                <w:rFonts w:ascii="Arial" w:hAnsi="Arial" w:cs="Arial"/>
              </w:rPr>
              <w:t>;</w:t>
            </w:r>
            <w:bookmarkEnd w:id="74"/>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(b)  in the case of </w:t>
            </w:r>
            <w:bookmarkStart w:id="75" w:name="_BPDCD_87"/>
            <w:r w:rsidRPr="00055DAC">
              <w:rPr>
                <w:rFonts w:ascii="Arial" w:hAnsi="Arial" w:cs="Arial"/>
                <w:lang w:val="en-US"/>
              </w:rPr>
              <w:t xml:space="preserve">an </w:t>
            </w:r>
            <w:bookmarkEnd w:id="75"/>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Temporary TEC Exchange Period</w:t>
            </w:r>
            <w:bookmarkStart w:id="76" w:name="_BPDCI_89"/>
            <w:r w:rsidRPr="00055DAC">
              <w:rPr>
                <w:rFonts w:ascii="Arial" w:hAnsi="Arial" w:cs="Arial"/>
                <w:lang w:val="en-US"/>
              </w:rPr>
              <w:t xml:space="preserve">; </w:t>
            </w:r>
            <w:r w:rsidRPr="00055DAC">
              <w:rPr>
                <w:rFonts w:ascii="Arial" w:hAnsi="Arial" w:cs="Arial"/>
                <w:u w:val="double"/>
                <w:lang w:val="en-US"/>
              </w:rPr>
              <w:t xml:space="preserve"> </w:t>
            </w:r>
            <w:bookmarkEnd w:id="76"/>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of  </w:t>
            </w:r>
            <w:bookmarkStart w:id="77" w:name="_BPDCD_90"/>
            <w:r w:rsidRPr="00055DAC">
              <w:rPr>
                <w:rFonts w:ascii="Arial" w:hAnsi="Arial" w:cs="Arial"/>
                <w:b/>
              </w:rPr>
              <w:t>The Company’s</w:t>
            </w:r>
            <w:r w:rsidRPr="00055DAC">
              <w:rPr>
                <w:rFonts w:ascii="Arial" w:hAnsi="Arial" w:cs="Arial"/>
                <w:b/>
                <w:u w:val="double"/>
              </w:rPr>
              <w:t xml:space="preserve"> </w:t>
            </w:r>
            <w:bookmarkEnd w:id="77"/>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78" w:name="_BPDCI_92"/>
            <w:r w:rsidRPr="00055DAC">
              <w:rPr>
                <w:rFonts w:ascii="Arial" w:hAnsi="Arial" w:cs="Arial"/>
              </w:rPr>
              <w:t>;</w:t>
            </w:r>
            <w:bookmarkEnd w:id="78"/>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79" w:name="_BPDCI_94"/>
            <w:r w:rsidRPr="00055DAC">
              <w:rPr>
                <w:rFonts w:ascii="Arial" w:hAnsi="Arial" w:cs="Arial"/>
                <w:lang w:val="en-US"/>
              </w:rPr>
              <w:t>;</w:t>
            </w:r>
            <w:bookmarkEnd w:id="79"/>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80" w:name="_BPDCD_95"/>
            <w:r w:rsidRPr="00055DAC">
              <w:rPr>
                <w:rFonts w:ascii="Arial" w:hAnsi="Arial" w:cs="Arial"/>
                <w:b/>
                <w:lang w:val="en-US"/>
              </w:rPr>
              <w:t>The Company</w:t>
            </w:r>
            <w:r w:rsidRPr="00055DAC">
              <w:rPr>
                <w:rFonts w:ascii="Arial" w:hAnsi="Arial" w:cs="Arial"/>
                <w:b/>
                <w:u w:val="double"/>
                <w:lang w:val="en-US"/>
              </w:rPr>
              <w:t xml:space="preserve"> </w:t>
            </w:r>
            <w:bookmarkEnd w:id="80"/>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81" w:name="_BPDCI_97"/>
            <w:r w:rsidRPr="00055DAC">
              <w:rPr>
                <w:rFonts w:ascii="Arial" w:hAnsi="Arial" w:cs="Arial"/>
                <w:lang w:val="en-US"/>
              </w:rPr>
              <w:t>;</w:t>
            </w:r>
            <w:bookmarkEnd w:id="81"/>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r w:rsidRPr="00055DAC">
              <w:rPr>
                <w:rFonts w:ascii="Arial" w:hAnsi="Arial" w:cs="Arial"/>
                <w:b/>
                <w:lang w:val="en-US"/>
              </w:rPr>
              <w:t>CUSC</w:t>
            </w:r>
            <w:bookmarkStart w:id="82" w:name="_BPDCI_99"/>
            <w:r w:rsidRPr="00055DAC">
              <w:rPr>
                <w:rFonts w:ascii="Arial" w:hAnsi="Arial" w:cs="Arial"/>
                <w:lang w:val="en-US"/>
              </w:rPr>
              <w:t>;</w:t>
            </w:r>
            <w:bookmarkEnd w:id="82"/>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83" w:name="_BPDCI_101"/>
            <w:r w:rsidRPr="00055DAC">
              <w:rPr>
                <w:rFonts w:ascii="Arial" w:hAnsi="Arial" w:cs="Arial"/>
                <w:lang w:val="en-US"/>
              </w:rPr>
              <w:t>;</w:t>
            </w:r>
            <w:bookmarkEnd w:id="83"/>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84" w:name="_BPDCD_102"/>
            <w:r w:rsidRPr="00055DAC">
              <w:rPr>
                <w:rFonts w:ascii="Arial" w:hAnsi="Arial" w:cs="Arial"/>
              </w:rPr>
              <w:t>a</w:t>
            </w:r>
            <w:bookmarkEnd w:id="84"/>
            <w:r w:rsidRPr="00055DAC">
              <w:rPr>
                <w:rFonts w:ascii="Arial" w:hAnsi="Arial" w:cs="Arial"/>
              </w:rPr>
              <w:t xml:space="preserve">  </w:t>
            </w:r>
            <w:r w:rsidRPr="00055DAC">
              <w:rPr>
                <w:rFonts w:ascii="Arial" w:hAnsi="Arial" w:cs="Arial"/>
                <w:b/>
              </w:rPr>
              <w:t>CUSC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w:t>
            </w:r>
            <w:r w:rsidRPr="00055DAC">
              <w:rPr>
                <w:rFonts w:ascii="Arial" w:hAnsi="Arial" w:cs="Arial"/>
              </w:rPr>
              <w:lastRenderedPageBreak/>
              <w:t xml:space="preserve">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under </w:t>
            </w:r>
            <w:r w:rsidRPr="00055DAC">
              <w:rPr>
                <w:rFonts w:ascii="Arial" w:hAnsi="Arial" w:cs="Arial"/>
                <w:b/>
                <w:bCs/>
              </w:rPr>
              <w:t xml:space="preserve"> </w:t>
            </w:r>
            <w:r w:rsidRPr="00055DAC">
              <w:rPr>
                <w:rFonts w:ascii="Arial" w:hAnsi="Arial" w:cs="Arial"/>
              </w:rPr>
              <w:t>condition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where employed by companies that are considered to be an </w:t>
            </w:r>
            <w:r w:rsidRPr="00055DAC">
              <w:rPr>
                <w:rFonts w:ascii="Arial" w:hAnsi="Arial" w:cs="Arial"/>
                <w:b/>
              </w:rPr>
              <w:t>Affiliate</w:t>
            </w:r>
            <w:r w:rsidRPr="00055DAC">
              <w:rPr>
                <w:rFonts w:ascii="Arial" w:hAnsi="Arial" w:cs="Arial"/>
              </w:rPr>
              <w:t xml:space="preserve"> of each other will be considered to be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"Main Business Person"</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shall be construed accordingly;</w:t>
            </w:r>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r w:rsidRPr="00055DAC">
              <w:rPr>
                <w:rFonts w:ascii="Arial" w:hAnsi="Arial" w:cs="Arial"/>
              </w:rPr>
              <w:t>transformer;</w:t>
            </w:r>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Paragraph  3.3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so as to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 xml:space="preserve">National </w:t>
            </w:r>
            <w:r w:rsidRPr="00055DAC">
              <w:rPr>
                <w:rFonts w:ascii="Arial" w:hAnsi="Arial" w:cs="Arial"/>
                <w:b/>
                <w:bCs/>
              </w:rPr>
              <w:lastRenderedPageBreak/>
              <w:t>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specifying,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85" w:name="_BPDCD_103"/>
            <w:r w:rsidRPr="00055DAC">
              <w:rPr>
                <w:rFonts w:ascii="Arial" w:hAnsi="Arial" w:cs="Arial"/>
                <w:color w:val="0000FF"/>
                <w:u w:val="double"/>
              </w:rPr>
              <w:t>;</w:t>
            </w:r>
            <w:bookmarkEnd w:id="85"/>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Process</w:t>
            </w:r>
            <w:r w:rsidRPr="00055DAC">
              <w:rPr>
                <w:rFonts w:ascii="Arial" w:hAnsi="Arial" w:cs="Arial"/>
                <w:sz w:val="24"/>
              </w:rPr>
              <w:t>;</w:t>
            </w:r>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ESO Licence;</w:t>
            </w:r>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lastRenderedPageBreak/>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a node with (</w:t>
            </w:r>
            <w:proofErr w:type="spellStart"/>
            <w:r w:rsidRPr="00055DAC">
              <w:rPr>
                <w:rFonts w:ascii="Arial" w:hAnsi="Arial" w:cs="Arial"/>
                <w:szCs w:val="22"/>
              </w:rPr>
              <w:t>i</w:t>
            </w:r>
            <w:proofErr w:type="spellEnd"/>
            <w:r w:rsidRPr="00055DAC">
              <w:rPr>
                <w:rFonts w:ascii="Arial" w:hAnsi="Arial" w:cs="Arial"/>
                <w:szCs w:val="22"/>
              </w:rPr>
              <w:t xml:space="preserve">)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Grid Supply Point</w:t>
            </w:r>
            <w:r w:rsidRPr="00055DAC">
              <w:rPr>
                <w:rFonts w:ascii="Arial" w:hAnsi="Arial" w:cs="Arial"/>
                <w:szCs w:val="22"/>
              </w:rPr>
              <w:t>;</w:t>
            </w:r>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Standards  as referred to in condition E7 of the </w:t>
            </w:r>
            <w:r w:rsidRPr="00055DAC">
              <w:rPr>
                <w:rFonts w:ascii="Arial" w:hAnsi="Arial" w:cs="Arial"/>
                <w:b/>
                <w:bCs/>
              </w:rPr>
              <w:t>ESO Licence</w:t>
            </w:r>
            <w:r w:rsidRPr="00055DAC">
              <w:rPr>
                <w:rFonts w:ascii="Arial" w:hAnsi="Arial" w:cs="Arial"/>
              </w:rPr>
              <w:t xml:space="preserve"> ;</w:t>
            </w:r>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r w:rsidRPr="00055DAC">
              <w:rPr>
                <w:rFonts w:ascii="Arial" w:hAnsi="Arial" w:cs="Arial"/>
              </w:rPr>
              <w:t>);</w:t>
            </w:r>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86" w:name="_BPDCI_105"/>
            <w:r w:rsidRPr="00055DAC">
              <w:rPr>
                <w:rFonts w:ascii="Arial" w:hAnsi="Arial" w:cs="Arial"/>
              </w:rPr>
              <w:t xml:space="preserve">Section 3, </w:t>
            </w:r>
            <w:bookmarkEnd w:id="86"/>
            <w:r w:rsidRPr="00055DAC">
              <w:rPr>
                <w:rFonts w:ascii="Arial" w:hAnsi="Arial" w:cs="Arial"/>
              </w:rPr>
              <w:t>Appendix 2</w:t>
            </w:r>
            <w:bookmarkStart w:id="87" w:name="_BPDCD_106"/>
            <w:r w:rsidRPr="00055DAC">
              <w:rPr>
                <w:rFonts w:ascii="Arial" w:hAnsi="Arial" w:cs="Arial"/>
              </w:rPr>
              <w:t>;</w:t>
            </w:r>
            <w:bookmarkEnd w:id="87"/>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88" w:name="_BPDCD_107"/>
            <w:r w:rsidRPr="00055DAC">
              <w:rPr>
                <w:rFonts w:ascii="Arial" w:hAnsi="Arial" w:cs="Arial"/>
              </w:rPr>
              <w:t>;</w:t>
            </w:r>
            <w:bookmarkEnd w:id="88"/>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89" w:name="_BPDCD_108"/>
            <w:r w:rsidRPr="00055DAC">
              <w:rPr>
                <w:rFonts w:ascii="Arial" w:hAnsi="Arial" w:cs="Arial"/>
              </w:rPr>
              <w:t>;</w:t>
            </w:r>
            <w:bookmarkEnd w:id="89"/>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lastRenderedPageBreak/>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Deemed NHH Forecasting Performance</w:t>
            </w:r>
            <w:r w:rsidRPr="00055DAC">
              <w:rPr>
                <w:rFonts w:ascii="Arial" w:hAnsi="Arial" w:cs="Arial"/>
              </w:rPr>
              <w:t xml:space="preserve">  and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on the basis of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90" w:name="_BPDCD_109"/>
            <w:r w:rsidRPr="00055DAC">
              <w:rPr>
                <w:rFonts w:ascii="Arial" w:hAnsi="Arial" w:cs="Arial"/>
              </w:rPr>
              <w:t>;</w:t>
            </w:r>
            <w:bookmarkEnd w:id="90"/>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a;</w:t>
            </w:r>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"Non Standard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jurisdiction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91" w:name="_BPDCI_110"/>
            <w:r w:rsidRPr="00055DAC">
              <w:rPr>
                <w:rFonts w:ascii="Arial" w:hAnsi="Arial" w:cs="Arial"/>
                <w:b/>
                <w:bCs/>
              </w:rPr>
              <w:t>"Notification Date"</w:t>
            </w:r>
            <w:bookmarkEnd w:id="91"/>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92"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92"/>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lastRenderedPageBreak/>
              <w:t>"Notification of Circuit Outage"</w:t>
            </w:r>
            <w:bookmarkStart w:id="93" w:name="_BPDCD_113"/>
          </w:p>
        </w:tc>
        <w:bookmarkEnd w:id="93"/>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94" w:name="_BPDCI_115"/>
            <w:r w:rsidRPr="00055DAC">
              <w:rPr>
                <w:rFonts w:ascii="Arial" w:hAnsi="Arial" w:cs="Arial"/>
                <w:b/>
                <w:bCs/>
              </w:rPr>
              <w:t>"Notification of Circuit Restriction"</w:t>
            </w:r>
            <w:bookmarkEnd w:id="94"/>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95"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5"/>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r w:rsidRPr="00055DAC">
              <w:rPr>
                <w:rFonts w:ascii="Arial" w:hAnsi="Arial" w:cs="Arial"/>
                <w:b/>
                <w:szCs w:val="22"/>
              </w:rPr>
              <w:t>CUSC</w:t>
            </w:r>
            <w:r w:rsidRPr="00055DAC">
              <w:rPr>
                <w:rFonts w:ascii="Arial" w:hAnsi="Arial" w:cs="Arial"/>
                <w:szCs w:val="22"/>
              </w:rPr>
              <w:t>;</w:t>
            </w:r>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96" w:name="_BPDCI_117"/>
            <w:r w:rsidRPr="00055DAC">
              <w:rPr>
                <w:rFonts w:ascii="Arial" w:hAnsi="Arial" w:cs="Arial"/>
                <w:b/>
                <w:bCs/>
              </w:rPr>
              <w:t>"Notification of Restrictions on Availability"</w:t>
            </w:r>
            <w:bookmarkEnd w:id="96"/>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97"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7"/>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r w:rsidRPr="00055DAC">
              <w:rPr>
                <w:rFonts w:ascii="Arial" w:hAnsi="Arial" w:cs="Arial"/>
                <w:b/>
              </w:rPr>
              <w:t>CUSC</w:t>
            </w:r>
            <w:r w:rsidRPr="00055DAC">
              <w:rPr>
                <w:rFonts w:ascii="Arial" w:hAnsi="Arial" w:cs="Arial"/>
              </w:rPr>
              <w:t>;</w:t>
            </w:r>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Charging Methodologies</w:t>
            </w:r>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98" w:name="_BPDCI_121"/>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bookmarkEnd w:id="98"/>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in  Section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Construction Agreement</w:t>
            </w:r>
            <w:r w:rsidRPr="00055DAC">
              <w:rPr>
                <w:rStyle w:val="DeltaViewInsertion"/>
                <w:rFonts w:ascii="Arial" w:hAnsi="Arial"/>
                <w:color w:val="auto"/>
                <w:u w:val="none"/>
              </w:rPr>
              <w:t>;</w:t>
            </w:r>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is to be or is  connected</w:t>
            </w:r>
            <w:r w:rsidRPr="00055DAC">
              <w:rPr>
                <w:rFonts w:ascii="Arial" w:hAnsi="Arial" w:cs="Arial"/>
              </w:rPr>
              <w:t xml:space="preserve">, as identified in its  </w:t>
            </w:r>
            <w:r w:rsidRPr="00055DAC">
              <w:rPr>
                <w:rFonts w:ascii="Arial" w:hAnsi="Arial" w:cs="Arial"/>
                <w:b/>
              </w:rPr>
              <w:t>Construction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E70893">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r w:rsidRPr="00055DAC">
              <w:rPr>
                <w:rFonts w:ascii="Arial" w:hAnsi="Arial" w:cs="Arial"/>
                <w:b/>
              </w:rPr>
              <w:t>One</w:t>
            </w:r>
            <w:r w:rsidRPr="00055DAC">
              <w:rPr>
                <w:rFonts w:ascii="Arial" w:hAnsi="Arial" w:cs="Arial"/>
              </w:rPr>
              <w:t xml:space="preserve"> </w:t>
            </w:r>
            <w:r w:rsidRPr="00055DAC">
              <w:rPr>
                <w:rFonts w:ascii="Arial" w:hAnsi="Arial" w:cs="Arial"/>
                <w:b/>
              </w:rPr>
              <w:t>Off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as a result of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4647855A" w14:textId="77777777" w:rsidTr="00E70893">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E70893">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18AD2280" w14:textId="77777777" w:rsidTr="00E70893">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w:t>
            </w:r>
            <w:r w:rsidRPr="00055DAC">
              <w:rPr>
                <w:rFonts w:ascii="Arial" w:hAnsi="Arial" w:cs="Arial"/>
              </w:rPr>
              <w:lastRenderedPageBreak/>
              <w:t xml:space="preserve">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E70893">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lastRenderedPageBreak/>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granted;</w:t>
            </w:r>
          </w:p>
          <w:p w14:paraId="5488D8CD" w14:textId="4502D0EE" w:rsidR="00E940AD" w:rsidRPr="00055DAC" w:rsidRDefault="00E940AD" w:rsidP="00055DAC">
            <w:pPr>
              <w:jc w:val="both"/>
              <w:rPr>
                <w:rFonts w:ascii="Arial" w:hAnsi="Arial" w:cs="Arial"/>
              </w:rPr>
            </w:pPr>
          </w:p>
        </w:tc>
      </w:tr>
      <w:tr w:rsidR="00E940AD" w:rsidRPr="00055DAC" w14:paraId="2D0352EC" w14:textId="77777777" w:rsidTr="00E70893">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77777777" w:rsidR="00E940AD" w:rsidRDefault="00E940AD" w:rsidP="00055DAC">
            <w:pPr>
              <w:jc w:val="both"/>
              <w:rPr>
                <w:rFonts w:ascii="Arial" w:hAnsi="Arial" w:cs="Arial"/>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w:t>
            </w:r>
            <w:proofErr w:type="gramStart"/>
            <w:r w:rsidRPr="00055DAC">
              <w:rPr>
                <w:rFonts w:ascii="Arial" w:hAnsi="Arial" w:cs="Arial"/>
              </w:rPr>
              <w:t>effect;</w:t>
            </w:r>
            <w:proofErr w:type="gramEnd"/>
          </w:p>
          <w:p w14:paraId="4E40F4FC" w14:textId="03011155" w:rsidR="00E70893" w:rsidRPr="00055DAC" w:rsidRDefault="00E70893" w:rsidP="00055DAC">
            <w:pPr>
              <w:jc w:val="both"/>
              <w:rPr>
                <w:rFonts w:ascii="Arial" w:hAnsi="Arial" w:cs="Arial"/>
                <w:szCs w:val="22"/>
              </w:rPr>
            </w:pPr>
          </w:p>
        </w:tc>
      </w:tr>
      <w:tr w:rsidR="00E940AD" w:rsidRPr="00055DAC" w14:paraId="7BABB093" w14:textId="77777777" w:rsidTr="00E70893">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System</w:t>
            </w:r>
            <w:bookmarkStart w:id="99" w:name="_BPDCI_125"/>
            <w:r w:rsidRPr="00055DAC">
              <w:rPr>
                <w:rFonts w:ascii="Arial" w:hAnsi="Arial" w:cs="Arial"/>
                <w:szCs w:val="22"/>
              </w:rPr>
              <w:t>;</w:t>
            </w:r>
            <w:bookmarkEnd w:id="99"/>
          </w:p>
          <w:p w14:paraId="055A7E4B" w14:textId="77777777" w:rsidR="00E940AD" w:rsidRPr="00055DAC" w:rsidRDefault="00E940AD" w:rsidP="00055DAC">
            <w:pPr>
              <w:rPr>
                <w:rFonts w:ascii="Arial" w:hAnsi="Arial"/>
              </w:rPr>
            </w:pPr>
          </w:p>
        </w:tc>
      </w:tr>
      <w:tr w:rsidR="00E940AD" w:rsidRPr="00055DAC" w14:paraId="1F51A497" w14:textId="77777777" w:rsidTr="00E70893">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E70893">
        <w:tc>
          <w:tcPr>
            <w:tcW w:w="2695" w:type="dxa"/>
          </w:tcPr>
          <w:p w14:paraId="079F83A1" w14:textId="77777777" w:rsidR="00E940AD" w:rsidRDefault="00E940AD" w:rsidP="00055DAC">
            <w:pPr>
              <w:rPr>
                <w:rFonts w:ascii="Arial" w:hAnsi="Arial"/>
                <w:b/>
              </w:rPr>
            </w:pPr>
            <w:r w:rsidRPr="00055DAC">
              <w:rPr>
                <w:rFonts w:ascii="Arial" w:hAnsi="Arial"/>
                <w:b/>
              </w:rPr>
              <w:t>“Onshore Transmission Reinforcement Works”</w:t>
            </w:r>
          </w:p>
          <w:p w14:paraId="1A23EE7A" w14:textId="77777777" w:rsidR="00E70893" w:rsidRPr="00055DAC" w:rsidRDefault="00E70893" w:rsidP="00055DAC">
            <w:pPr>
              <w:rPr>
                <w:rFonts w:ascii="Arial" w:hAnsi="Arial"/>
                <w:b/>
              </w:rPr>
            </w:pP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00" w:name="_BPDCD_126"/>
            <w:r w:rsidRPr="00055DAC">
              <w:rPr>
                <w:rFonts w:ascii="Arial" w:hAnsi="Arial" w:cs="Arial"/>
                <w:szCs w:val="22"/>
              </w:rPr>
              <w:t>;</w:t>
            </w:r>
            <w:bookmarkEnd w:id="100"/>
          </w:p>
        </w:tc>
      </w:tr>
      <w:tr w:rsidR="00E940AD" w:rsidRPr="00055DAC" w14:paraId="0D065011" w14:textId="77777777" w:rsidTr="00E70893">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E70893">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E70893">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corresponding  provision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Licensee</w:t>
            </w:r>
            <w:r w:rsidRPr="00055DAC">
              <w:rPr>
                <w:rFonts w:ascii="Arial" w:hAnsi="Arial" w:cs="Arial"/>
                <w:szCs w:val="22"/>
              </w:rPr>
              <w:t>;</w:t>
            </w:r>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lastRenderedPageBreak/>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in stages but which is part of a single</w:t>
            </w:r>
            <w:r w:rsidRPr="00055DAC">
              <w:rPr>
                <w:rFonts w:ascii="Arial" w:hAnsi="Arial" w:cs="Arial"/>
                <w:b/>
                <w:szCs w:val="22"/>
              </w:rPr>
              <w:t xml:space="preserve"> Qualifying Project</w:t>
            </w:r>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 xml:space="preserve">has the meaning given to commissioning period in Section 6G(1) of the </w:t>
            </w:r>
            <w:r w:rsidRPr="00055DAC">
              <w:rPr>
                <w:rFonts w:ascii="Arial" w:hAnsi="Arial" w:cs="Arial"/>
                <w:b/>
                <w:szCs w:val="22"/>
              </w:rPr>
              <w:t>Act</w:t>
            </w:r>
            <w:r w:rsidRPr="00055DAC">
              <w:rPr>
                <w:rFonts w:ascii="Arial" w:hAnsi="Arial" w:cs="Arial"/>
                <w:szCs w:val="22"/>
              </w:rPr>
              <w:t>;</w:t>
            </w:r>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amendments  to the </w:t>
            </w:r>
            <w:r w:rsidRPr="00055DAC">
              <w:rPr>
                <w:rFonts w:ascii="Arial" w:hAnsi="Arial" w:cs="Arial"/>
                <w:b/>
                <w:szCs w:val="22"/>
              </w:rPr>
              <w:t>CUSC</w:t>
            </w:r>
            <w:r w:rsidRPr="00055DAC">
              <w:rPr>
                <w:rFonts w:ascii="Arial" w:hAnsi="Arial" w:cs="Arial"/>
                <w:szCs w:val="22"/>
              </w:rPr>
              <w:t xml:space="preserve"> as provided for in such modification take effect;</w:t>
            </w:r>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Act</w:t>
            </w:r>
            <w:r w:rsidRPr="00055DAC">
              <w:rPr>
                <w:rFonts w:ascii="Arial" w:hAnsi="Arial" w:cs="Arial"/>
              </w:rPr>
              <w:t>;</w:t>
            </w:r>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w:t>
            </w:r>
            <w:r w:rsidRPr="00055DAC">
              <w:rPr>
                <w:rFonts w:ascii="Arial" w:hAnsi="Arial" w:cs="Arial"/>
                <w:szCs w:val="22"/>
              </w:rPr>
              <w:lastRenderedPageBreak/>
              <w:t xml:space="preserve">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lastRenderedPageBreak/>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01"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01"/>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02" w:name="_BPDCD_127"/>
            <w:r w:rsidRPr="00055DAC">
              <w:rPr>
                <w:rFonts w:ascii="Arial" w:hAnsi="Arial" w:cs="Arial"/>
                <w:szCs w:val="22"/>
              </w:rPr>
              <w:t xml:space="preserve">shall </w:t>
            </w:r>
            <w:bookmarkEnd w:id="102"/>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03" w:name="_BPDCD_128"/>
            <w:r w:rsidRPr="00055DAC">
              <w:rPr>
                <w:rFonts w:ascii="Arial" w:hAnsi="Arial" w:cs="Arial"/>
                <w:b/>
                <w:bCs/>
                <w:szCs w:val="22"/>
              </w:rPr>
              <w:t>The Company</w:t>
            </w:r>
            <w:r w:rsidRPr="00055DAC">
              <w:rPr>
                <w:rFonts w:ascii="Arial" w:hAnsi="Arial" w:cs="Arial"/>
                <w:szCs w:val="22"/>
              </w:rPr>
              <w:t xml:space="preserve"> </w:t>
            </w:r>
            <w:bookmarkEnd w:id="103"/>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made a decision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(whether or not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w:t>
            </w:r>
            <w:r w:rsidRPr="00055DAC">
              <w:rPr>
                <w:rFonts w:ascii="Arial" w:hAnsi="Arial" w:cs="Arial"/>
              </w:rPr>
              <w:lastRenderedPageBreak/>
              <w:t xml:space="preserve">in a form reasonably satisfactory to </w:t>
            </w:r>
            <w:r w:rsidRPr="00055DAC">
              <w:rPr>
                <w:rFonts w:ascii="Arial" w:hAnsi="Arial" w:cs="Arial"/>
                <w:b/>
                <w:bCs/>
              </w:rPr>
              <w:t>The Company</w:t>
            </w:r>
            <w:r w:rsidRPr="00055DAC">
              <w:rPr>
                <w:rFonts w:ascii="Arial" w:hAnsi="Arial" w:cs="Arial"/>
              </w:rPr>
              <w:t xml:space="preserve"> but in any case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04" w:name="_BPDCD_131"/>
            <w:r w:rsidRPr="00055DAC">
              <w:rPr>
                <w:rFonts w:ascii="Arial" w:hAnsi="Arial" w:cs="Arial"/>
              </w:rPr>
              <w:t>;</w:t>
            </w:r>
            <w:bookmarkEnd w:id="104"/>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is  more particularly described in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05" w:name="_BPDCI_132"/>
            <w:r w:rsidRPr="00055DAC">
              <w:rPr>
                <w:rFonts w:ascii="Arial" w:hAnsi="Arial" w:cs="Arial"/>
                <w:b/>
                <w:bCs/>
              </w:rPr>
              <w:t>"Primary Response"</w:t>
            </w:r>
            <w:bookmarkEnd w:id="105"/>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06"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06"/>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Production BM Unit</w:t>
            </w:r>
            <w:r w:rsidRPr="00055DAC">
              <w:rPr>
                <w:rFonts w:ascii="Arial" w:hAnsi="Arial" w:cs="Arial"/>
              </w:rPr>
              <w:t>;</w:t>
            </w:r>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lastRenderedPageBreak/>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441C70" w:rsidRPr="00055DAC" w:rsidRDefault="00441C70" w:rsidP="00055DAC">
            <w:pPr>
              <w:pStyle w:val="BodyText"/>
              <w:jc w:val="both"/>
              <w:rPr>
                <w:rFonts w:ascii="Arial" w:hAnsi="Arial" w:cs="Arial"/>
              </w:rPr>
            </w:pPr>
            <w:r w:rsidRPr="00D56A98">
              <w:rPr>
                <w:rFonts w:ascii="Arial" w:hAnsi="Arial"/>
                <w:szCs w:val="22"/>
              </w:rPr>
              <w:t xml:space="preserve">in the context of Section 18 </w:t>
            </w:r>
            <w:r w:rsidR="002C698C">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sidR="00A57936">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Agreements </w:t>
            </w:r>
            <w:r w:rsidRPr="00D56A98">
              <w:rPr>
                <w:rFonts w:ascii="Arial" w:hAnsi="Arial"/>
                <w:szCs w:val="22"/>
              </w:rPr>
              <w:t xml:space="preserve">which provide for more than one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00A57936" w:rsidRPr="00D56A98">
              <w:rPr>
                <w:rFonts w:ascii="Arial" w:hAnsi="Arial"/>
                <w:bCs/>
                <w:szCs w:val="22"/>
              </w:rPr>
              <w:t>e</w:t>
            </w:r>
            <w:r w:rsidRPr="00D56A98">
              <w:rPr>
                <w:rFonts w:ascii="Arial" w:hAnsi="Arial"/>
                <w:bCs/>
                <w:szCs w:val="22"/>
              </w:rPr>
              <w:t>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notice;</w:t>
            </w:r>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w:t>
            </w:r>
            <w:proofErr w:type="spellStart"/>
            <w:r w:rsidRPr="00055DAC">
              <w:rPr>
                <w:rFonts w:ascii="Arial" w:hAnsi="Arial" w:cs="Arial"/>
              </w:rPr>
              <w:t>i</w:t>
            </w:r>
            <w:proofErr w:type="spellEnd"/>
            <w:r w:rsidRPr="00055DAC">
              <w:rPr>
                <w:rFonts w:ascii="Arial" w:hAnsi="Arial" w:cs="Arial"/>
              </w:rPr>
              <w:t xml:space="preserve">)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either </w:t>
            </w:r>
            <w:bookmarkStart w:id="107" w:name="_DV_C3"/>
            <w:r w:rsidRPr="00055DAC">
              <w:rPr>
                <w:rFonts w:ascii="Arial" w:hAnsi="Arial" w:cs="Arial"/>
              </w:rPr>
              <w:t>:</w:t>
            </w:r>
            <w:bookmarkEnd w:id="107"/>
          </w:p>
          <w:p w14:paraId="4B6627C8" w14:textId="77777777" w:rsidR="00441C70" w:rsidRPr="00055DAC" w:rsidRDefault="00441C70" w:rsidP="00055DAC">
            <w:pPr>
              <w:pStyle w:val="BodyText"/>
              <w:ind w:left="741" w:hanging="709"/>
              <w:jc w:val="both"/>
              <w:rPr>
                <w:rFonts w:ascii="Arial" w:hAnsi="Arial" w:cs="Arial"/>
              </w:rPr>
            </w:pPr>
            <w:bookmarkStart w:id="108" w:name="_DV_C4"/>
            <w:r w:rsidRPr="00055DAC">
              <w:rPr>
                <w:rStyle w:val="DeltaViewInsertion"/>
                <w:rFonts w:ascii="Arial" w:hAnsi="Arial" w:cs="Arial"/>
                <w:color w:val="auto"/>
                <w:u w:val="none"/>
              </w:rPr>
              <w:t>(a)</w:t>
            </w:r>
            <w:r w:rsidRPr="00055DAC">
              <w:rPr>
                <w:rFonts w:ascii="Arial" w:hAnsi="Arial" w:cs="Arial"/>
              </w:rPr>
              <w:tab/>
            </w:r>
            <w:bookmarkStart w:id="109" w:name="_DV_M3"/>
            <w:bookmarkEnd w:id="108"/>
            <w:bookmarkEnd w:id="109"/>
            <w:r w:rsidRPr="00055DAC">
              <w:rPr>
                <w:rFonts w:ascii="Arial" w:hAnsi="Arial" w:cs="Arial"/>
              </w:rPr>
              <w:t>a shareholder of the User or any holding company of such shareholder</w:t>
            </w:r>
            <w:bookmarkStart w:id="110" w:name="_DV_C6"/>
            <w:r w:rsidRPr="00055DAC">
              <w:rPr>
                <w:rFonts w:ascii="Arial" w:hAnsi="Arial" w:cs="Arial"/>
                <w:strike/>
              </w:rPr>
              <w:t xml:space="preserve"> </w:t>
            </w:r>
            <w:r w:rsidRPr="00055DAC">
              <w:rPr>
                <w:rFonts w:ascii="Arial" w:hAnsi="Arial" w:cs="Arial"/>
              </w:rPr>
              <w:t>or</w:t>
            </w:r>
            <w:bookmarkEnd w:id="110"/>
          </w:p>
          <w:p w14:paraId="29110417" w14:textId="77777777" w:rsidR="00441C70" w:rsidRPr="00055DAC" w:rsidRDefault="00441C70" w:rsidP="00055DAC">
            <w:pPr>
              <w:pStyle w:val="BodyText"/>
              <w:ind w:left="741" w:hanging="709"/>
              <w:jc w:val="both"/>
              <w:rPr>
                <w:rFonts w:ascii="Arial" w:hAnsi="Arial" w:cs="Arial"/>
              </w:rPr>
            </w:pPr>
            <w:bookmarkStart w:id="111" w:name="_DV_C7"/>
            <w:r w:rsidRPr="00055DAC">
              <w:rPr>
                <w:rFonts w:ascii="Arial" w:hAnsi="Arial" w:cs="Arial"/>
              </w:rPr>
              <w:t>(b)</w:t>
            </w:r>
            <w:r w:rsidRPr="00055DAC">
              <w:rPr>
                <w:rFonts w:ascii="Arial" w:hAnsi="Arial" w:cs="Arial"/>
              </w:rPr>
              <w:tab/>
              <w:t xml:space="preserve">any subsidiary of any such </w:t>
            </w:r>
            <w:bookmarkEnd w:id="111"/>
            <w:r w:rsidRPr="00055DAC">
              <w:rPr>
                <w:rFonts w:ascii="Arial" w:hAnsi="Arial" w:cs="Arial"/>
              </w:rPr>
              <w:t>holding company</w:t>
            </w:r>
            <w:bookmarkStart w:id="112" w:name="_DV_C8"/>
            <w:r w:rsidRPr="00055DAC">
              <w:rPr>
                <w:rFonts w:ascii="Arial" w:hAnsi="Arial" w:cs="Arial"/>
              </w:rPr>
              <w:t>, but only where the subsidiary</w:t>
            </w:r>
            <w:bookmarkEnd w:id="112"/>
          </w:p>
          <w:p w14:paraId="0CD6B76E" w14:textId="77777777" w:rsidR="00441C70" w:rsidRPr="00055DAC" w:rsidRDefault="00441C70" w:rsidP="00055DAC">
            <w:pPr>
              <w:pStyle w:val="BodyText"/>
              <w:ind w:left="741" w:hanging="709"/>
              <w:jc w:val="both"/>
              <w:rPr>
                <w:rFonts w:ascii="Arial" w:hAnsi="Arial" w:cs="Arial"/>
              </w:rPr>
            </w:pPr>
            <w:bookmarkStart w:id="113" w:name="_DV_C9"/>
            <w:r w:rsidRPr="00055DAC">
              <w:rPr>
                <w:rFonts w:ascii="Arial" w:hAnsi="Arial" w:cs="Arial"/>
              </w:rPr>
              <w:lastRenderedPageBreak/>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demonstrates to The Company’s satisfaction that it has power under its constitution to give a Performance Bond other than in respect of its subsidiary;</w:t>
            </w:r>
            <w:bookmarkEnd w:id="113"/>
          </w:p>
          <w:p w14:paraId="2447BEF8" w14:textId="77777777" w:rsidR="00441C70" w:rsidRPr="00055DAC" w:rsidRDefault="00441C70" w:rsidP="00055DAC">
            <w:pPr>
              <w:pStyle w:val="BodyText"/>
              <w:ind w:left="741" w:hanging="709"/>
              <w:jc w:val="both"/>
              <w:rPr>
                <w:rFonts w:ascii="Arial" w:hAnsi="Arial" w:cs="Arial"/>
              </w:rPr>
            </w:pPr>
            <w:bookmarkStart w:id="114" w:name="_DV_C11"/>
            <w:r w:rsidRPr="00055DAC">
              <w:rPr>
                <w:rFonts w:ascii="Arial" w:hAnsi="Arial" w:cs="Arial"/>
              </w:rPr>
              <w:t>(ii)</w:t>
            </w:r>
            <w:r w:rsidRPr="00055DAC">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4"/>
          </w:p>
          <w:p w14:paraId="6F75F8EC" w14:textId="77777777" w:rsidR="00441C70" w:rsidRPr="00055DAC" w:rsidRDefault="00441C70" w:rsidP="00055DAC">
            <w:pPr>
              <w:pStyle w:val="BodyText"/>
              <w:ind w:left="741" w:hanging="709"/>
              <w:jc w:val="both"/>
              <w:rPr>
                <w:rFonts w:ascii="Arial" w:hAnsi="Arial" w:cs="Arial"/>
              </w:rPr>
            </w:pPr>
            <w:bookmarkStart w:id="115"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5"/>
          </w:p>
          <w:p w14:paraId="1BDB64DB" w14:textId="77777777" w:rsidR="00441C70" w:rsidRPr="00055DAC" w:rsidRDefault="00441C70" w:rsidP="00055DAC">
            <w:pPr>
              <w:pStyle w:val="BodyText"/>
              <w:jc w:val="both"/>
              <w:rPr>
                <w:rFonts w:ascii="Arial" w:hAnsi="Arial" w:cs="Arial"/>
              </w:rPr>
            </w:pPr>
            <w:bookmarkStart w:id="116" w:name="_DV_C13"/>
            <w:r w:rsidRPr="00055DAC">
              <w:rPr>
                <w:rFonts w:ascii="Arial" w:hAnsi="Arial" w:cs="Arial"/>
              </w:rPr>
              <w:t>(the expressions "holding company" and "subsidiary</w:t>
            </w:r>
            <w:bookmarkStart w:id="117" w:name="_DV_M5"/>
            <w:bookmarkEnd w:id="116"/>
            <w:bookmarkEnd w:id="117"/>
            <w:r w:rsidRPr="00055DAC">
              <w:rPr>
                <w:rFonts w:ascii="Arial" w:hAnsi="Arial" w:cs="Arial"/>
              </w:rPr>
              <w:t xml:space="preserve">" having the </w:t>
            </w:r>
            <w:bookmarkStart w:id="118" w:name="_DV_C15"/>
            <w:r w:rsidRPr="00055DAC">
              <w:rPr>
                <w:rFonts w:ascii="Arial" w:hAnsi="Arial" w:cs="Arial"/>
              </w:rPr>
              <w:t>respective meanings</w:t>
            </w:r>
            <w:bookmarkStart w:id="119" w:name="_DV_M6"/>
            <w:bookmarkEnd w:id="118"/>
            <w:bookmarkEnd w:id="119"/>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20" w:name="_DV_M4"/>
            <w:bookmarkEnd w:id="120"/>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w:t>
            </w:r>
            <w:r w:rsidRPr="00055DAC">
              <w:rPr>
                <w:rFonts w:ascii="Arial" w:hAnsi="Arial" w:cs="Arial"/>
                <w:bCs/>
              </w:rPr>
              <w:lastRenderedPageBreak/>
              <w:t xml:space="preserve">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lastRenderedPageBreak/>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r w:rsidRPr="00055DAC">
              <w:rPr>
                <w:rFonts w:ascii="Arial" w:hAnsi="Arial" w:cs="Arial"/>
                <w:b/>
                <w:szCs w:val="22"/>
              </w:rPr>
              <w:t>Act</w:t>
            </w:r>
            <w:r w:rsidRPr="00055DAC">
              <w:rPr>
                <w:rFonts w:ascii="Arial" w:hAnsi="Arial" w:cs="Arial"/>
                <w:szCs w:val="22"/>
              </w:rPr>
              <w:t>;</w:t>
            </w:r>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w:t>
            </w:r>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User Progression Milestones</w:t>
            </w:r>
            <w:r w:rsidRPr="00055DAC">
              <w:rPr>
                <w:rFonts w:ascii="Arial" w:hAnsi="Arial" w:cs="Arial"/>
                <w:szCs w:val="22"/>
              </w:rPr>
              <w:t>;</w:t>
            </w:r>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Gate 2 Criteria Methodology</w:t>
            </w:r>
            <w:r w:rsidRPr="00055DAC">
              <w:rPr>
                <w:rFonts w:ascii="Arial" w:hAnsi="Arial" w:cs="Arial"/>
                <w:szCs w:val="22"/>
              </w:rPr>
              <w:t>;</w:t>
            </w:r>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3.15.1 and like terms shall be construed accordingly;</w:t>
            </w:r>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121" w:name="_BPDCI_136"/>
            <w:r w:rsidRPr="00055DAC">
              <w:rPr>
                <w:rFonts w:ascii="Arial" w:hAnsi="Arial" w:cs="Arial"/>
                <w:b/>
                <w:bCs/>
              </w:rPr>
              <w:t>“Related Person”</w:t>
            </w:r>
            <w:bookmarkEnd w:id="121"/>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122"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22"/>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Medium Power Station</w:t>
            </w:r>
            <w:r w:rsidRPr="00055DAC">
              <w:rPr>
                <w:rFonts w:ascii="Arial" w:hAnsi="Arial" w:cs="Arial"/>
                <w:snapToGrid w:val="0"/>
              </w:rPr>
              <w:t xml:space="preserve">  which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lastRenderedPageBreak/>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23"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23"/>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period of time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24" w:name="_BPDCD_141"/>
            <w:r w:rsidRPr="00055DAC">
              <w:rPr>
                <w:rFonts w:ascii="Arial" w:hAnsi="Arial" w:cs="Arial"/>
              </w:rPr>
              <w:t>;</w:t>
            </w:r>
            <w:bookmarkEnd w:id="124"/>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lastRenderedPageBreak/>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25" w:name="_BPDCD_142"/>
            <w:r w:rsidRPr="00055DAC">
              <w:rPr>
                <w:rFonts w:ascii="Arial" w:hAnsi="Arial" w:cs="Arial"/>
                <w:lang w:val="en-US"/>
              </w:rPr>
              <w:t>;</w:t>
            </w:r>
            <w:bookmarkEnd w:id="125"/>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r w:rsidRPr="00055DAC">
              <w:rPr>
                <w:rFonts w:ascii="Arial" w:hAnsi="Arial" w:cs="Arial"/>
              </w:rPr>
              <w:t>non local</w:t>
            </w:r>
            <w:proofErr w:type="spellEnd"/>
            <w:r w:rsidRPr="00055DAC">
              <w:rPr>
                <w:rFonts w:ascii="Arial" w:hAnsi="Arial" w:cs="Arial"/>
              </w:rPr>
              <w:t xml:space="preserve">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r w:rsidRPr="00055DAC">
              <w:rPr>
                <w:rFonts w:ascii="Arial" w:hAnsi="Arial" w:cs="Arial"/>
                <w:b/>
              </w:rPr>
              <w:t>Required  Sovereign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preventing  the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26" w:name="_BPDCD_143"/>
            <w:r w:rsidRPr="00055DAC">
              <w:rPr>
                <w:rFonts w:ascii="Arial" w:hAnsi="Arial" w:cs="Arial"/>
              </w:rPr>
              <w:t>;</w:t>
            </w:r>
            <w:bookmarkEnd w:id="126"/>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lastRenderedPageBreak/>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w:t>
            </w:r>
            <w:r w:rsidRPr="00055DAC">
              <w:rPr>
                <w:rFonts w:ascii="Arial" w:hAnsi="Arial" w:cs="Arial"/>
                <w:sz w:val="24"/>
                <w:szCs w:val="24"/>
              </w:rPr>
              <w:lastRenderedPageBreak/>
              <w:t xml:space="preserve">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are;</w:t>
            </w:r>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27" w:name="_BPDCD_144"/>
            <w:r w:rsidRPr="00055DAC">
              <w:rPr>
                <w:rFonts w:ascii="Arial" w:hAnsi="Arial" w:cs="Arial"/>
              </w:rPr>
              <w:t>as</w:t>
            </w:r>
            <w:r w:rsidRPr="00055DAC">
              <w:rPr>
                <w:rFonts w:ascii="Arial" w:hAnsi="Arial" w:cs="Arial"/>
                <w:color w:val="0000FF"/>
              </w:rPr>
              <w:t xml:space="preserve"> </w:t>
            </w:r>
            <w:bookmarkEnd w:id="127"/>
            <w:r w:rsidRPr="00055DAC">
              <w:rPr>
                <w:rFonts w:ascii="Arial" w:hAnsi="Arial" w:cs="Arial"/>
              </w:rPr>
              <w:t>defined in Paragraph 8A.4.1.3</w:t>
            </w:r>
            <w:bookmarkStart w:id="128" w:name="_BPDCD_145"/>
            <w:r w:rsidRPr="00055DAC">
              <w:rPr>
                <w:rFonts w:ascii="Arial" w:hAnsi="Arial" w:cs="Arial"/>
              </w:rPr>
              <w:t>;</w:t>
            </w:r>
            <w:bookmarkEnd w:id="128"/>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29" w:name="_BPDCD_146"/>
            <w:r w:rsidRPr="00055DAC">
              <w:rPr>
                <w:rFonts w:ascii="Arial" w:hAnsi="Arial" w:cs="Arial"/>
              </w:rPr>
              <w:t>;</w:t>
            </w:r>
            <w:bookmarkEnd w:id="129"/>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be;</w:t>
            </w:r>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30" w:name="_DV_C139"/>
            <w:r w:rsidRPr="00055DAC">
              <w:rPr>
                <w:rFonts w:ascii="Arial" w:hAnsi="Arial" w:cs="Arial"/>
              </w:rPr>
              <w:t>The higher of:</w:t>
            </w:r>
            <w:bookmarkEnd w:id="130"/>
          </w:p>
          <w:p w14:paraId="499D174C" w14:textId="77777777" w:rsidR="00441C70" w:rsidRPr="00055DAC" w:rsidRDefault="00441C70" w:rsidP="00055DAC">
            <w:pPr>
              <w:pStyle w:val="BodyText"/>
              <w:jc w:val="both"/>
              <w:rPr>
                <w:rFonts w:ascii="Arial" w:hAnsi="Arial" w:cs="Arial"/>
              </w:rPr>
            </w:pPr>
            <w:bookmarkStart w:id="131" w:name="_DV_C140"/>
            <w:r w:rsidRPr="00055DAC">
              <w:rPr>
                <w:rFonts w:ascii="Arial" w:hAnsi="Arial" w:cs="Arial"/>
              </w:rPr>
              <w:t>A.</w:t>
            </w:r>
            <w:r w:rsidRPr="00055DAC">
              <w:rPr>
                <w:rFonts w:ascii="Arial" w:hAnsi="Arial" w:cs="Arial"/>
              </w:rPr>
              <w:tab/>
              <w:t xml:space="preserve">the £ per MW calculated by reference to the total </w:t>
            </w:r>
            <w:proofErr w:type="spellStart"/>
            <w:r w:rsidRPr="00055DAC">
              <w:rPr>
                <w:rFonts w:ascii="Arial" w:hAnsi="Arial" w:cs="Arial"/>
              </w:rPr>
              <w:t>TNUoS</w:t>
            </w:r>
            <w:proofErr w:type="spellEnd"/>
            <w:r w:rsidRPr="00055DAC">
              <w:rPr>
                <w:rFonts w:ascii="Arial" w:hAnsi="Arial" w:cs="Arial"/>
              </w:rPr>
              <w:t xml:space="preserve">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rate;  or</w:t>
            </w:r>
            <w:bookmarkStart w:id="132" w:name="_DV_C141"/>
            <w:bookmarkEnd w:id="131"/>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132"/>
          </w:p>
          <w:p w14:paraId="7932BDA1" w14:textId="77777777" w:rsidR="00441C70" w:rsidRPr="00055DAC" w:rsidRDefault="00441C70" w:rsidP="00055DAC">
            <w:pPr>
              <w:pStyle w:val="BodyText"/>
              <w:jc w:val="both"/>
              <w:rPr>
                <w:rFonts w:ascii="Arial" w:hAnsi="Arial" w:cs="Arial"/>
              </w:rPr>
            </w:pPr>
            <w:bookmarkStart w:id="133" w:name="_DV_C142"/>
            <w:r w:rsidRPr="00055DAC">
              <w:rPr>
                <w:rFonts w:ascii="Arial" w:hAnsi="Arial" w:cs="Arial"/>
              </w:rPr>
              <w:t>A or B are then multiplied by:</w:t>
            </w:r>
            <w:bookmarkEnd w:id="133"/>
          </w:p>
          <w:p w14:paraId="2AA1CC9D" w14:textId="77777777" w:rsidR="00441C70" w:rsidRPr="00055DAC" w:rsidRDefault="00441C70" w:rsidP="00055DAC">
            <w:pPr>
              <w:pStyle w:val="BodyText"/>
              <w:jc w:val="both"/>
              <w:rPr>
                <w:rFonts w:ascii="Arial" w:hAnsi="Arial" w:cs="Arial"/>
              </w:rPr>
            </w:pPr>
            <w:bookmarkStart w:id="134" w:name="_DV_C143"/>
            <w:r w:rsidRPr="00055DAC">
              <w:rPr>
                <w:rFonts w:ascii="Arial" w:hAnsi="Arial" w:cs="Arial"/>
              </w:rPr>
              <w:t>the MW arrived at after deducting from the Transmission Entry Capacity for the Connection Site the Restricted MW Export Level;</w:t>
            </w:r>
            <w:bookmarkEnd w:id="134"/>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135" w:name="_DV_C137"/>
            <w:r w:rsidRPr="00055DAC">
              <w:rPr>
                <w:rFonts w:ascii="Arial" w:hAnsi="Arial" w:cs="Arial"/>
                <w:b/>
                <w:bCs/>
              </w:rPr>
              <w:lastRenderedPageBreak/>
              <w:t>"Restricted Export Level Period"</w:t>
            </w:r>
            <w:bookmarkEnd w:id="135"/>
          </w:p>
        </w:tc>
        <w:tc>
          <w:tcPr>
            <w:tcW w:w="6649" w:type="dxa"/>
          </w:tcPr>
          <w:p w14:paraId="76F87FBE" w14:textId="77777777" w:rsidR="00441C70" w:rsidRPr="00055DAC" w:rsidRDefault="00441C70" w:rsidP="00055DAC">
            <w:pPr>
              <w:spacing w:after="240"/>
              <w:rPr>
                <w:rFonts w:ascii="Arial" w:hAnsi="Arial" w:cs="Arial"/>
              </w:rPr>
            </w:pPr>
            <w:bookmarkStart w:id="136" w:name="_DV_C138"/>
            <w:r w:rsidRPr="00055DAC">
              <w:rPr>
                <w:rFonts w:ascii="Arial" w:hAnsi="Arial" w:cs="Arial"/>
              </w:rPr>
              <w:t>as defined in Paragraph 4.2A.4(b)(ii);</w:t>
            </w:r>
            <w:bookmarkEnd w:id="136"/>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137" w:name="_DV_C144"/>
            <w:r w:rsidRPr="00055DAC">
              <w:rPr>
                <w:rFonts w:ascii="Arial" w:hAnsi="Arial" w:cs="Arial"/>
                <w:b/>
                <w:bCs/>
              </w:rPr>
              <w:t>"Restricted MW Export Level"</w:t>
            </w:r>
            <w:bookmarkEnd w:id="137"/>
          </w:p>
        </w:tc>
        <w:tc>
          <w:tcPr>
            <w:tcW w:w="6649" w:type="dxa"/>
          </w:tcPr>
          <w:p w14:paraId="5DB3A021" w14:textId="77777777" w:rsidR="00441C70" w:rsidRPr="00055DAC" w:rsidRDefault="00441C70" w:rsidP="00055DAC">
            <w:pPr>
              <w:spacing w:after="240"/>
              <w:rPr>
                <w:rFonts w:ascii="Arial" w:hAnsi="Arial" w:cs="Arial"/>
              </w:rPr>
            </w:pPr>
            <w:bookmarkStart w:id="138" w:name="_DV_C145"/>
            <w:r w:rsidRPr="00055DAC">
              <w:rPr>
                <w:rFonts w:ascii="Arial" w:hAnsi="Arial" w:cs="Arial"/>
              </w:rPr>
              <w:t>as defined in Paragraph 4.2A.2.1(c)(</w:t>
            </w:r>
            <w:proofErr w:type="spellStart"/>
            <w:r w:rsidRPr="00055DAC">
              <w:rPr>
                <w:rFonts w:ascii="Arial" w:hAnsi="Arial" w:cs="Arial"/>
              </w:rPr>
              <w:t>i</w:t>
            </w:r>
            <w:proofErr w:type="spellEnd"/>
            <w:r w:rsidRPr="00055DAC">
              <w:rPr>
                <w:rFonts w:ascii="Arial" w:hAnsi="Arial" w:cs="Arial"/>
              </w:rPr>
              <w:t>);</w:t>
            </w:r>
            <w:bookmarkEnd w:id="138"/>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139" w:name="_DV_C146"/>
            <w:r w:rsidRPr="00055DAC">
              <w:rPr>
                <w:rFonts w:ascii="Arial" w:hAnsi="Arial" w:cs="Arial"/>
                <w:b/>
                <w:bCs/>
                <w:color w:val="000000"/>
                <w:w w:val="0"/>
              </w:rPr>
              <w:t>"Restrictions on Availability"</w:t>
            </w:r>
          </w:p>
          <w:bookmarkEnd w:id="139"/>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40"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40"/>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 xml:space="preserve">"Revised 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the value calculated in accordance with Appendix 2 paragraph 5</w:t>
            </w:r>
            <w:bookmarkStart w:id="141" w:name="_BPDCD_147"/>
            <w:r w:rsidRPr="00055DAC">
              <w:rPr>
                <w:rFonts w:ascii="Arial" w:hAnsi="Arial" w:cs="Arial"/>
              </w:rPr>
              <w:t>;</w:t>
            </w:r>
            <w:bookmarkEnd w:id="141"/>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 xml:space="preserve">"Revised 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the value calculated in accordance with Appendix 2 paragraph 8</w:t>
            </w:r>
            <w:bookmarkStart w:id="142" w:name="_BPDCD_148"/>
            <w:r w:rsidRPr="00055DAC">
              <w:rPr>
                <w:rFonts w:ascii="Arial" w:hAnsi="Arial" w:cs="Arial"/>
              </w:rPr>
              <w:t>;</w:t>
            </w:r>
            <w:bookmarkEnd w:id="142"/>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w:t>
            </w:r>
            <w:proofErr w:type="spellStart"/>
            <w:r w:rsidRPr="00055DAC">
              <w:rPr>
                <w:rFonts w:ascii="Arial" w:hAnsi="Arial" w:cs="Arial"/>
              </w:rPr>
              <w:t>i</w:t>
            </w:r>
            <w:proofErr w:type="spellEnd"/>
            <w:r w:rsidRPr="00055DAC">
              <w:rPr>
                <w:rFonts w:ascii="Arial" w:hAnsi="Arial" w:cs="Arial"/>
              </w:rPr>
              <w:t>)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6 month period thereafter commencing on the 1 April or 1 October until 30 days after the relevant </w:t>
            </w:r>
            <w:r w:rsidRPr="00055DAC">
              <w:rPr>
                <w:rFonts w:ascii="Arial" w:hAnsi="Arial" w:cs="Arial"/>
                <w:b/>
                <w:szCs w:val="22"/>
              </w:rPr>
              <w:t>Charging Date</w:t>
            </w:r>
            <w:r w:rsidRPr="00055DAC">
              <w:rPr>
                <w:rFonts w:ascii="Arial" w:hAnsi="Arial" w:cs="Arial"/>
                <w:szCs w:val="22"/>
              </w:rPr>
              <w:t>;</w:t>
            </w:r>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43" w:name="_DV_C148"/>
            <w:r w:rsidRPr="00055DAC">
              <w:rPr>
                <w:rFonts w:ascii="Arial" w:hAnsi="Arial" w:cs="Arial"/>
                <w:b/>
                <w:bCs/>
              </w:rPr>
              <w:t>"Security Requirement"</w:t>
            </w:r>
            <w:bookmarkEnd w:id="143"/>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44" w:name="_BPDCD_150"/>
            <w:r w:rsidRPr="00055DAC">
              <w:rPr>
                <w:rFonts w:ascii="Arial Bold" w:hAnsi="Arial Bold" w:cs="Arial"/>
                <w:b/>
                <w:bCs/>
              </w:rPr>
              <w:t>The Company</w:t>
            </w:r>
            <w:r w:rsidRPr="00055DAC">
              <w:rPr>
                <w:rFonts w:ascii="Arial Bold" w:hAnsi="Arial Bold" w:cs="Arial"/>
              </w:rPr>
              <w:t xml:space="preserve"> </w:t>
            </w:r>
            <w:bookmarkEnd w:id="144"/>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Parties</w:t>
            </w:r>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from time to time;</w:t>
            </w:r>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r w:rsidRPr="00055DAC">
              <w:rPr>
                <w:rFonts w:ascii="Arial" w:hAnsi="Arial" w:cs="Arial"/>
                <w:b/>
                <w:bCs/>
                <w:szCs w:val="22"/>
                <w:lang w:eastAsia="en-GB"/>
              </w:rPr>
              <w:t>User</w:t>
            </w:r>
            <w:r w:rsidRPr="00055DAC">
              <w:rPr>
                <w:rFonts w:ascii="Arial" w:hAnsi="Arial" w:cs="Arial"/>
                <w:szCs w:val="22"/>
                <w:lang w:eastAsia="en-GB"/>
              </w:rPr>
              <w:t>;</w:t>
            </w:r>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45" w:name="_BPDCD_151"/>
            <w:r w:rsidRPr="00055DAC">
              <w:rPr>
                <w:rFonts w:ascii="Arial" w:hAnsi="Arial" w:cs="Arial"/>
              </w:rPr>
              <w:t>;</w:t>
            </w:r>
            <w:bookmarkEnd w:id="145"/>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that the review will constitute a significant code review;</w:t>
            </w:r>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twenty eight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lastRenderedPageBreak/>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either;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on the basis of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46" w:name="_BPDCD_152"/>
            <w:r w:rsidRPr="00055DAC">
              <w:rPr>
                <w:rFonts w:ascii="Arial" w:hAnsi="Arial" w:cs="Arial"/>
                <w:color w:val="0000FF"/>
              </w:rPr>
              <w:t>;</w:t>
            </w:r>
            <w:bookmarkEnd w:id="146"/>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assistance;</w:t>
            </w:r>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in particular need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in particular need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47" w:name="_BPDCD_153"/>
            <w:r w:rsidRPr="00055DAC">
              <w:rPr>
                <w:rFonts w:ascii="Arial" w:hAnsi="Arial" w:cs="Arial"/>
              </w:rPr>
              <w:t xml:space="preserve">does not fall within the scope of </w:t>
            </w:r>
            <w:bookmarkEnd w:id="147"/>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48"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48"/>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the same premises;</w:t>
            </w:r>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(ii)    immediately adjoining each other;</w:t>
            </w:r>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 xml:space="preserve">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w:t>
            </w:r>
            <w:r w:rsidRPr="00055DAC">
              <w:rPr>
                <w:rFonts w:ascii="Arial" w:hAnsi="Arial" w:cs="Arial"/>
              </w:rPr>
              <w:lastRenderedPageBreak/>
              <w:t>the Electricity (Class Exemptions from the Requirement for a Licence) Order 1990;</w:t>
            </w:r>
          </w:p>
        </w:tc>
      </w:tr>
      <w:tr w:rsidR="00441C70" w:rsidRPr="00055DAC" w14:paraId="0407E191" w14:textId="77777777" w:rsidTr="00094C11">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094C11">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094C11">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094C11">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149" w:name="_BPDCI_155"/>
            <w:bookmarkStart w:id="150" w:name="_DV_C150"/>
            <w:r w:rsidRPr="00055DAC">
              <w:rPr>
                <w:rFonts w:ascii="Arial" w:hAnsi="Arial" w:cs="Arial"/>
                <w:b/>
                <w:bCs/>
                <w:lang w:val="en-US"/>
              </w:rPr>
              <w:t>"STC"</w:t>
            </w:r>
            <w:bookmarkEnd w:id="149"/>
            <w:bookmarkEnd w:id="150"/>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151" w:name="_BPDCI_156"/>
            <w:r w:rsidRPr="00055DAC">
              <w:rPr>
                <w:rFonts w:ascii="Arial" w:hAnsi="Arial" w:cs="Arial"/>
              </w:rPr>
              <w:t xml:space="preserve">the </w:t>
            </w:r>
            <w:bookmarkStart w:id="152" w:name="_BPDCI_157"/>
            <w:bookmarkEnd w:id="151"/>
            <w:r w:rsidRPr="00055DAC">
              <w:rPr>
                <w:rFonts w:ascii="Arial" w:hAnsi="Arial" w:cs="Arial"/>
                <w:b/>
                <w:bCs/>
                <w:lang w:val="en-US"/>
              </w:rPr>
              <w:t>System Operator - Transmission Owner Code</w:t>
            </w:r>
            <w:bookmarkEnd w:id="152"/>
            <w:r w:rsidRPr="00055DAC">
              <w:rPr>
                <w:rFonts w:ascii="Arial" w:hAnsi="Arial" w:cs="Arial"/>
                <w:b/>
                <w:bCs/>
                <w:lang w:val="en-US"/>
              </w:rPr>
              <w:t xml:space="preserve"> </w:t>
            </w:r>
            <w:bookmarkStart w:id="153" w:name="_BPDCI_158"/>
            <w:r w:rsidRPr="00055DAC">
              <w:rPr>
                <w:rFonts w:ascii="Arial" w:hAnsi="Arial" w:cs="Arial"/>
              </w:rPr>
              <w:t xml:space="preserve">entered into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153"/>
          </w:p>
        </w:tc>
      </w:tr>
      <w:tr w:rsidR="00441C70" w:rsidRPr="00055DAC" w14:paraId="770B2397" w14:textId="77777777" w:rsidTr="00094C11">
        <w:tc>
          <w:tcPr>
            <w:tcW w:w="2703" w:type="dxa"/>
            <w:gridSpan w:val="2"/>
            <w:shd w:val="clear" w:color="auto" w:fill="auto"/>
          </w:tcPr>
          <w:p w14:paraId="61AF64A9" w14:textId="73BC3B9E" w:rsidR="00441C70" w:rsidRPr="00055DAC" w:rsidRDefault="00441C70" w:rsidP="00094C11">
            <w:pPr>
              <w:pStyle w:val="BodyText"/>
              <w:rPr>
                <w:rFonts w:ascii="Arial" w:hAnsi="Arial" w:cs="Arial"/>
                <w:b/>
                <w:bCs/>
                <w:lang w:val="en-US"/>
              </w:rPr>
            </w:pPr>
            <w:r w:rsidRPr="00055DAC">
              <w:rPr>
                <w:rFonts w:ascii="Arial" w:hAnsi="Arial" w:cs="Arial"/>
                <w:b/>
                <w:bCs/>
                <w:color w:val="000000"/>
                <w:lang w:eastAsia="en-GB"/>
              </w:rPr>
              <w:t>“Storage Facility Operator”</w:t>
            </w:r>
          </w:p>
        </w:tc>
        <w:tc>
          <w:tcPr>
            <w:tcW w:w="6649" w:type="dxa"/>
            <w:shd w:val="clear" w:color="auto" w:fill="auto"/>
          </w:tcPr>
          <w:p w14:paraId="6E84C875" w14:textId="099E3F16" w:rsidR="00441C70" w:rsidRPr="00055DAC" w:rsidRDefault="00441C70" w:rsidP="00094C11">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094C11" w:rsidRPr="00055DAC" w14:paraId="505A3D49" w14:textId="77777777" w:rsidTr="00094C11">
        <w:tc>
          <w:tcPr>
            <w:tcW w:w="2703" w:type="dxa"/>
            <w:gridSpan w:val="2"/>
          </w:tcPr>
          <w:p w14:paraId="0D7AF6E3" w14:textId="2539F5B6" w:rsidR="00094C11" w:rsidRPr="00055DAC" w:rsidRDefault="00094C11" w:rsidP="00055DAC">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094C11" w:rsidRPr="00055DAC" w:rsidRDefault="00094C11" w:rsidP="00094C11">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441C70" w:rsidRPr="00055DAC" w14:paraId="4779A386" w14:textId="77777777" w:rsidTr="00094C11">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54" w:name="_BPDCD_159"/>
            <w:r w:rsidRPr="00055DAC">
              <w:rPr>
                <w:rFonts w:ascii="Arial" w:hAnsi="Arial" w:cs="Arial"/>
                <w:color w:val="0000FF"/>
              </w:rPr>
              <w:t>;</w:t>
            </w:r>
            <w:bookmarkEnd w:id="154"/>
          </w:p>
        </w:tc>
      </w:tr>
      <w:tr w:rsidR="00441C70" w:rsidRPr="00055DAC" w14:paraId="70324469" w14:textId="77777777" w:rsidTr="00094C11">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55" w:name="_BPDCD_160"/>
            <w:r w:rsidRPr="00055DAC">
              <w:rPr>
                <w:rFonts w:ascii="Arial" w:hAnsi="Arial" w:cs="Arial"/>
              </w:rPr>
              <w:t>;</w:t>
            </w:r>
            <w:bookmarkEnd w:id="155"/>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56" w:name="_BPDCD_161"/>
            <w:r w:rsidRPr="00055DAC">
              <w:rPr>
                <w:rFonts w:ascii="Arial" w:hAnsi="Arial" w:cs="Arial"/>
              </w:rPr>
              <w:t>;</w:t>
            </w:r>
            <w:bookmarkEnd w:id="156"/>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57" w:name="_BPDCD_162"/>
            <w:r w:rsidRPr="00055DAC">
              <w:rPr>
                <w:rFonts w:ascii="Arial" w:hAnsi="Arial" w:cs="Arial"/>
              </w:rPr>
              <w:t>;</w:t>
            </w:r>
            <w:bookmarkEnd w:id="157"/>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58" w:name="_BPDCD_163"/>
            <w:r w:rsidRPr="00055DAC">
              <w:rPr>
                <w:rFonts w:ascii="Arial" w:hAnsi="Arial" w:cs="Arial"/>
              </w:rPr>
              <w:t>;</w:t>
            </w:r>
            <w:bookmarkEnd w:id="158"/>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59" w:name="_BPDCD_164"/>
            <w:r w:rsidRPr="00055DAC">
              <w:rPr>
                <w:rFonts w:ascii="Arial" w:hAnsi="Arial" w:cs="Arial"/>
                <w:color w:val="0000FF"/>
              </w:rPr>
              <w:t>;</w:t>
            </w:r>
            <w:bookmarkEnd w:id="159"/>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60" w:name="_BPDCD_165"/>
            <w:r w:rsidRPr="00055DAC">
              <w:rPr>
                <w:rFonts w:ascii="Arial" w:hAnsi="Arial" w:cs="Arial"/>
                <w:color w:val="0000FF"/>
              </w:rPr>
              <w:t>;</w:t>
            </w:r>
            <w:bookmarkEnd w:id="160"/>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61" w:name="_BPDCD_166"/>
            <w:r w:rsidRPr="00055DAC">
              <w:rPr>
                <w:rFonts w:ascii="Arial" w:hAnsi="Arial" w:cs="Arial"/>
              </w:rPr>
              <w:t>;</w:t>
            </w:r>
            <w:bookmarkEnd w:id="161"/>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entered into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“Supplier Non Half-Hourly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Non-half-hourly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as the case may be, and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be;</w:t>
            </w:r>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“System Restoration</w:t>
            </w:r>
            <w:r w:rsidR="009846CA">
              <w:rPr>
                <w:rFonts w:ascii="Arial" w:hAnsi="Arial" w:cs="Arial"/>
                <w:b/>
                <w:bCs/>
              </w:rPr>
              <w:t xml:space="preserve"> :</w:t>
            </w:r>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62"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162"/>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63" w:name="_BPDCD_168"/>
            <w:r w:rsidRPr="00055DAC">
              <w:rPr>
                <w:rFonts w:ascii="Arial" w:hAnsi="Arial" w:cs="Arial"/>
                <w:lang w:val="en-US"/>
              </w:rPr>
              <w:t>;</w:t>
            </w:r>
            <w:bookmarkEnd w:id="163"/>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64" w:name="_BPDCD_170"/>
            <w:r w:rsidRPr="00055DAC">
              <w:rPr>
                <w:rFonts w:ascii="Arial" w:hAnsi="Arial" w:cs="Arial"/>
              </w:rPr>
              <w:t>;</w:t>
            </w:r>
            <w:bookmarkEnd w:id="164"/>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65" w:name="_BPDCD_171"/>
            <w:r w:rsidRPr="00055DAC">
              <w:rPr>
                <w:rFonts w:ascii="Arial" w:hAnsi="Arial" w:cs="Arial"/>
                <w:color w:val="0000FF"/>
              </w:rPr>
              <w:t>;</w:t>
            </w:r>
            <w:bookmarkEnd w:id="165"/>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66" w:name="_BPDCD_172"/>
            <w:r w:rsidRPr="00055DAC">
              <w:rPr>
                <w:rFonts w:ascii="Arial" w:hAnsi="Arial" w:cs="Arial"/>
                <w:szCs w:val="22"/>
              </w:rPr>
              <w:t>;</w:t>
            </w:r>
            <w:bookmarkEnd w:id="166"/>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67" w:name="_BPDCD_173"/>
            <w:r w:rsidRPr="00055DAC">
              <w:rPr>
                <w:rFonts w:ascii="Arial" w:hAnsi="Arial" w:cs="Arial"/>
                <w:szCs w:val="22"/>
                <w:lang w:val="en-US"/>
              </w:rPr>
              <w:t>;</w:t>
            </w:r>
            <w:bookmarkEnd w:id="167"/>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lastRenderedPageBreak/>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68" w:name="_BPDCD_174"/>
            <w:r w:rsidRPr="00055DAC">
              <w:rPr>
                <w:rFonts w:ascii="Arial" w:hAnsi="Arial" w:cs="Arial"/>
                <w:szCs w:val="22"/>
                <w:lang w:val="en-US"/>
              </w:rPr>
              <w:t>;</w:t>
            </w:r>
            <w:bookmarkEnd w:id="168"/>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69" w:name="_BPDCD_175"/>
            <w:r w:rsidRPr="00055DAC">
              <w:rPr>
                <w:rFonts w:ascii="Arial" w:hAnsi="Arial" w:cs="Arial"/>
                <w:szCs w:val="22"/>
                <w:lang w:val="en-US"/>
              </w:rPr>
              <w:t>;</w:t>
            </w:r>
            <w:bookmarkEnd w:id="169"/>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170" w:name="_BPDCD_176"/>
            <w:r w:rsidRPr="00055DAC">
              <w:rPr>
                <w:rFonts w:ascii="Arial" w:hAnsi="Arial" w:cs="Arial"/>
                <w:szCs w:val="22"/>
                <w:lang w:val="en-US"/>
              </w:rPr>
              <w:t>;</w:t>
            </w:r>
            <w:bookmarkEnd w:id="170"/>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171" w:name="_BPDCD_177"/>
            <w:r w:rsidRPr="00055DAC">
              <w:rPr>
                <w:rFonts w:ascii="Arial" w:hAnsi="Arial" w:cs="Arial"/>
                <w:szCs w:val="22"/>
                <w:lang w:val="en-US"/>
              </w:rPr>
              <w:t>;</w:t>
            </w:r>
            <w:bookmarkEnd w:id="171"/>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172" w:name="_BPDCD_178"/>
            <w:r w:rsidRPr="00055DAC">
              <w:rPr>
                <w:rFonts w:ascii="Arial" w:hAnsi="Arial" w:cs="Arial"/>
                <w:szCs w:val="22"/>
                <w:lang w:val="en-US"/>
              </w:rPr>
              <w:t>;</w:t>
            </w:r>
            <w:bookmarkEnd w:id="172"/>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173" w:name="_BPDCD_179"/>
            <w:r w:rsidRPr="00055DAC">
              <w:rPr>
                <w:rFonts w:ascii="Arial" w:hAnsi="Arial" w:cs="Arial"/>
                <w:szCs w:val="22"/>
                <w:lang w:val="en-US"/>
              </w:rPr>
              <w:t>;</w:t>
            </w:r>
            <w:bookmarkEnd w:id="173"/>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174" w:name="_BPDCD_180"/>
            <w:r w:rsidRPr="00055DAC">
              <w:rPr>
                <w:rFonts w:ascii="Arial" w:hAnsi="Arial" w:cs="Arial"/>
                <w:szCs w:val="22"/>
                <w:lang w:val="en-US"/>
              </w:rPr>
              <w:t>;</w:t>
            </w:r>
            <w:bookmarkEnd w:id="174"/>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175" w:name="_BPDCD_181"/>
            <w:r w:rsidRPr="00055DAC">
              <w:rPr>
                <w:rFonts w:ascii="Arial" w:hAnsi="Arial" w:cs="Arial"/>
                <w:color w:val="0000FF"/>
                <w:szCs w:val="22"/>
                <w:lang w:val="en-US"/>
              </w:rPr>
              <w:t>;</w:t>
            </w:r>
            <w:bookmarkEnd w:id="175"/>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176" w:name="_BPDCD_182"/>
            <w:r w:rsidRPr="00055DAC">
              <w:rPr>
                <w:rFonts w:ascii="Arial" w:hAnsi="Arial" w:cs="Arial"/>
                <w:szCs w:val="22"/>
                <w:lang w:val="en-US"/>
              </w:rPr>
              <w:t>;</w:t>
            </w:r>
            <w:bookmarkEnd w:id="176"/>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177" w:name="_BPDCD_183"/>
            <w:r w:rsidRPr="00055DAC">
              <w:rPr>
                <w:rFonts w:ascii="Arial" w:hAnsi="Arial" w:cs="Arial"/>
                <w:szCs w:val="22"/>
                <w:lang w:val="en-US"/>
              </w:rPr>
              <w:t>;</w:t>
            </w:r>
            <w:bookmarkEnd w:id="177"/>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lastRenderedPageBreak/>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Operator </w:t>
            </w:r>
            <w:r w:rsidRPr="00055DAC">
              <w:rPr>
                <w:rFonts w:ascii="Arial" w:hAnsi="Arial" w:cs="Arial"/>
              </w:rPr>
              <w:t>;</w:t>
            </w:r>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any one of the following:-</w:t>
            </w:r>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(a) a credit rating for long term debt of A- and A3 respectively as set by Standard and Poor’s or Moody’s respectively;</w:t>
            </w:r>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an indicative long term private credit rating of A- and A3 respectively as set by Standard and Poor’s or Moody’s as the basis of issuing senior unsecured debt;</w:t>
            </w:r>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a short term rating by Standard and Poor’s or Moody’s which correlates to a long term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1989  requires that User to maintain a credit rating, the credit rating defined in that </w:t>
            </w:r>
            <w:r w:rsidRPr="00055DAC">
              <w:rPr>
                <w:rFonts w:ascii="Arial" w:hAnsi="Arial" w:cs="Arial"/>
                <w:b/>
                <w:bCs/>
              </w:rPr>
              <w:t>User’s Licence</w:t>
            </w:r>
            <w:bookmarkStart w:id="178" w:name="_BPDCD_184"/>
            <w:r w:rsidRPr="00055DAC">
              <w:rPr>
                <w:rFonts w:ascii="Arial" w:hAnsi="Arial" w:cs="Arial"/>
              </w:rPr>
              <w:t>;</w:t>
            </w:r>
            <w:bookmarkEnd w:id="178"/>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179" w:name="_BPDCI_185"/>
            <w:r w:rsidRPr="00055DAC">
              <w:rPr>
                <w:rFonts w:ascii="Arial" w:hAnsi="Arial" w:cs="Arial"/>
                <w:b/>
                <w:bCs/>
              </w:rPr>
              <w:t>"The Company Prescribed Level"</w:t>
            </w:r>
            <w:bookmarkEnd w:id="179"/>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180" w:name="_BPDCI_186"/>
            <w:r w:rsidRPr="00055DAC">
              <w:rPr>
                <w:rFonts w:ascii="Arial" w:hAnsi="Arial" w:cs="Arial"/>
              </w:rPr>
              <w:t xml:space="preserve">the forecast value of the regulatory asset value of </w:t>
            </w:r>
            <w:bookmarkStart w:id="181" w:name="_BPDCI_187"/>
            <w:bookmarkEnd w:id="180"/>
            <w:r w:rsidRPr="00055DAC">
              <w:rPr>
                <w:rFonts w:ascii="Arial" w:hAnsi="Arial" w:cs="Arial"/>
                <w:b/>
                <w:bCs/>
              </w:rPr>
              <w:t>NGET</w:t>
            </w:r>
            <w:r w:rsidRPr="00055DAC">
              <w:rPr>
                <w:rFonts w:ascii="Arial" w:hAnsi="Arial" w:cs="Arial"/>
              </w:rPr>
              <w:t xml:space="preserve"> </w:t>
            </w:r>
            <w:bookmarkStart w:id="182" w:name="_BPDCI_188"/>
            <w:bookmarkEnd w:id="181"/>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183" w:name="_BPDCI_189"/>
            <w:bookmarkEnd w:id="182"/>
            <w:r w:rsidRPr="00055DAC">
              <w:rPr>
                <w:rFonts w:ascii="Arial" w:hAnsi="Arial" w:cs="Arial"/>
              </w:rPr>
              <w:t xml:space="preserve">The Company </w:t>
            </w:r>
            <w:bookmarkStart w:id="184" w:name="_BPDCI_190"/>
            <w:bookmarkEnd w:id="183"/>
            <w:r w:rsidRPr="00055DAC">
              <w:rPr>
                <w:rFonts w:ascii="Arial" w:hAnsi="Arial" w:cs="Arial"/>
              </w:rPr>
              <w:t xml:space="preserve">– Transmission Owner Final Proposals" such values to be published on </w:t>
            </w:r>
            <w:bookmarkStart w:id="185" w:name="_BPDCI_191"/>
            <w:bookmarkEnd w:id="184"/>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186" w:name="_BPDCI_192"/>
            <w:bookmarkEnd w:id="185"/>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186"/>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TNUoS</w:t>
            </w:r>
            <w:proofErr w:type="spellEnd"/>
            <w:r w:rsidRPr="00055DAC">
              <w:rPr>
                <w:rFonts w:ascii="Arial" w:hAnsi="Arial" w:cs="Arial"/>
                <w:b/>
                <w:bCs/>
              </w:rPr>
              <w:t xml:space="preserve">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a period of time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a period of time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equipment,  whether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w:t>
            </w:r>
            <w:proofErr w:type="spellStart"/>
            <w:r w:rsidRPr="00055DAC">
              <w:rPr>
                <w:rFonts w:ascii="Arial" w:hAnsi="Arial" w:cs="Arial"/>
              </w:rPr>
              <w:t>i</w:t>
            </w:r>
            <w:proofErr w:type="spellEnd"/>
            <w:r w:rsidRPr="00055DAC">
              <w:rPr>
                <w:rFonts w:ascii="Arial" w:hAnsi="Arial" w:cs="Arial"/>
              </w:rPr>
              <w:t xml:space="preserve">)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 xml:space="preserve">Related </w:t>
            </w:r>
            <w:r w:rsidRPr="00055DAC">
              <w:rPr>
                <w:rFonts w:ascii="Arial" w:hAnsi="Arial" w:cs="Arial"/>
                <w:b/>
              </w:rPr>
              <w:lastRenderedPageBreak/>
              <w:t>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particular </w:t>
            </w:r>
            <w:r w:rsidRPr="00055DAC">
              <w:rPr>
                <w:rFonts w:ascii="Arial" w:hAnsi="Arial" w:cs="Arial"/>
                <w:b/>
              </w:rPr>
              <w:t>Connection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project;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lastRenderedPageBreak/>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r w:rsidRPr="00055DAC">
              <w:rPr>
                <w:rFonts w:ascii="Arial" w:hAnsi="Arial"/>
                <w:b/>
                <w:bCs/>
              </w:rPr>
              <w:t xml:space="preserve">Onshore  Transmission System  </w:t>
            </w:r>
            <w:r w:rsidRPr="00055DAC">
              <w:rPr>
                <w:rFonts w:ascii="Arial" w:hAnsi="Arial"/>
              </w:rPr>
              <w:t xml:space="preserve">as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all of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CUSC accordingly;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particular Connection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lastRenderedPageBreak/>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in to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short hand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in  relation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Construction Agreement</w:t>
            </w:r>
            <w:r w:rsidRPr="00055DAC">
              <w:rPr>
                <w:rFonts w:ascii="Arial" w:hAnsi="Arial" w:cs="Arial"/>
                <w:bCs/>
                <w:szCs w:val="22"/>
              </w:rPr>
              <w:t>;</w:t>
            </w:r>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Unmetered Supplies;</w:t>
            </w:r>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lastRenderedPageBreak/>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proofErr w:type="spellStart"/>
            <w:r w:rsidRPr="00055DAC">
              <w:rPr>
                <w:rFonts w:ascii="Arial" w:hAnsi="Arial" w:cs="Arial"/>
                <w:szCs w:val="22"/>
                <w:lang w:eastAsia="en-GB"/>
              </w:rPr>
              <w:t>i</w:t>
            </w:r>
            <w:proofErr w:type="spellEnd"/>
            <w:r w:rsidRPr="00055DAC">
              <w:rPr>
                <w:rFonts w:ascii="Arial" w:hAnsi="Arial" w:cs="Arial"/>
                <w:szCs w:val="22"/>
                <w:lang w:eastAsia="en-GB"/>
              </w:rPr>
              <w:t>)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CC6.1.3;</w:t>
            </w:r>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CC6.1.4;</w:t>
            </w:r>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Export BMU Unit</w:t>
            </w:r>
            <w:r w:rsidRPr="00055DAC">
              <w:rPr>
                <w:rFonts w:ascii="Arial" w:hAnsi="Arial" w:cs="Arial"/>
                <w:szCs w:val="22"/>
                <w:lang w:eastAsia="en-GB"/>
              </w:rPr>
              <w:t>;</w:t>
            </w:r>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187"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87"/>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88" w:name="_BPDCD_199"/>
            <w:r w:rsidRPr="00055DAC">
              <w:rPr>
                <w:rFonts w:ascii="Arial" w:hAnsi="Arial" w:cs="Arial"/>
                <w:color w:val="0000FF"/>
              </w:rPr>
              <w:t>;</w:t>
            </w:r>
            <w:r w:rsidRPr="00055DAC">
              <w:rPr>
                <w:rFonts w:ascii="Arial" w:hAnsi="Arial" w:cs="Arial"/>
                <w:color w:val="0000FF"/>
                <w:u w:val="double"/>
              </w:rPr>
              <w:t xml:space="preserve"> </w:t>
            </w:r>
            <w:bookmarkEnd w:id="188"/>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E10  of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II  but which shall not include </w:t>
            </w:r>
            <w:r w:rsidRPr="00055DAC">
              <w:rPr>
                <w:rFonts w:ascii="Arial" w:hAnsi="Arial" w:cs="Arial"/>
                <w:b/>
                <w:bCs/>
              </w:rPr>
              <w:t>Connection Charges</w:t>
            </w:r>
            <w:r w:rsidRPr="00055DAC">
              <w:rPr>
                <w:rFonts w:ascii="Arial" w:hAnsi="Arial" w:cs="Arial"/>
              </w:rPr>
              <w:t>;</w:t>
            </w:r>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189" w:name="_BPDCD_200"/>
            <w:r w:rsidRPr="00055DAC">
              <w:rPr>
                <w:rFonts w:ascii="Arial" w:hAnsi="Arial" w:cs="Arial"/>
              </w:rPr>
              <w:t>14</w:t>
            </w:r>
            <w:bookmarkEnd w:id="189"/>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r w:rsidRPr="00055DAC">
              <w:rPr>
                <w:rFonts w:ascii="Arial" w:hAnsi="Arial" w:cs="Arial"/>
                <w:b/>
              </w:rPr>
              <w:t>CUSC</w:t>
            </w:r>
            <w:r w:rsidRPr="00055DAC">
              <w:rPr>
                <w:rFonts w:ascii="Arial" w:hAnsi="Arial" w:cs="Arial"/>
              </w:rPr>
              <w:t>;</w:t>
            </w:r>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15;</w:t>
            </w:r>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lastRenderedPageBreak/>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be;</w:t>
            </w:r>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190" w:name="_BPDCD_201"/>
            <w:r w:rsidRPr="00055DAC">
              <w:rPr>
                <w:rFonts w:ascii="Arial Bold" w:hAnsi="Arial Bold" w:cs="Arial"/>
                <w:b/>
                <w:bCs/>
              </w:rPr>
              <w:t>The Company</w:t>
            </w:r>
            <w:r w:rsidRPr="00055DAC">
              <w:rPr>
                <w:rFonts w:ascii="Arial" w:hAnsi="Arial" w:cs="Arial"/>
              </w:rPr>
              <w:t xml:space="preserve"> </w:t>
            </w:r>
            <w:bookmarkEnd w:id="190"/>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r w:rsidRPr="00055DAC">
              <w:rPr>
                <w:rFonts w:ascii="Arial" w:hAnsi="Arial" w:cs="Arial"/>
                <w:szCs w:val="22"/>
              </w:rPr>
              <w:t xml:space="preserve">Means;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 xml:space="preserve">Public Distribution </w:t>
            </w:r>
            <w:r w:rsidRPr="00055DAC">
              <w:rPr>
                <w:rFonts w:ascii="Arial" w:hAnsi="Arial" w:cs="Arial"/>
                <w:b/>
                <w:szCs w:val="22"/>
              </w:rPr>
              <w:lastRenderedPageBreak/>
              <w:t>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lastRenderedPageBreak/>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191" w:name="_BPDCD_202"/>
            <w:r w:rsidRPr="00055DAC">
              <w:rPr>
                <w:rFonts w:ascii="Arial" w:hAnsi="Arial" w:cs="Arial"/>
              </w:rPr>
              <w:t>;</w:t>
            </w:r>
            <w:bookmarkEnd w:id="191"/>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Value At Risk Amendment</w:t>
            </w:r>
            <w:bookmarkStart w:id="192" w:name="_BPDCD_203"/>
            <w:r w:rsidRPr="00055DAC">
              <w:rPr>
                <w:rFonts w:ascii="Arial" w:hAnsi="Arial" w:cs="Arial"/>
              </w:rPr>
              <w:t>;</w:t>
            </w:r>
            <w:bookmarkEnd w:id="192"/>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Value At Risk Amendment Implementation Date</w:t>
            </w:r>
            <w:bookmarkStart w:id="193" w:name="_BPDCD_204"/>
            <w:r w:rsidRPr="00055DAC">
              <w:rPr>
                <w:rFonts w:ascii="Arial" w:hAnsi="Arial" w:cs="Arial"/>
              </w:rPr>
              <w:t>;</w:t>
            </w:r>
            <w:bookmarkEnd w:id="193"/>
          </w:p>
          <w:p w14:paraId="659E84F7" w14:textId="77777777" w:rsidR="00441C70" w:rsidRPr="00055DAC" w:rsidRDefault="00441C70" w:rsidP="00055DAC">
            <w:pPr>
              <w:pStyle w:val="BodyText"/>
              <w:jc w:val="both"/>
              <w:rPr>
                <w:rFonts w:ascii="Arial" w:hAnsi="Arial" w:cs="Arial"/>
              </w:rPr>
            </w:pPr>
          </w:p>
        </w:tc>
      </w:tr>
      <w:tr w:rsidR="004D4C56" w:rsidRPr="00055DAC" w14:paraId="3264B5C4" w14:textId="77777777" w:rsidTr="006C65B2">
        <w:trPr>
          <w:ins w:id="194" w:author="Tammy Meek [NESO]" w:date="2025-08-07T12:11:00Z"/>
        </w:trPr>
        <w:tc>
          <w:tcPr>
            <w:tcW w:w="2703" w:type="dxa"/>
            <w:gridSpan w:val="2"/>
          </w:tcPr>
          <w:p w14:paraId="6D37E56E" w14:textId="6AA1D6A8" w:rsidR="004D4C56" w:rsidRPr="00055DAC" w:rsidRDefault="00BE4B6D" w:rsidP="00055DAC">
            <w:pPr>
              <w:pStyle w:val="BodyText"/>
              <w:rPr>
                <w:ins w:id="195" w:author="Tammy Meek [NESO]" w:date="2025-08-07T12:11:00Z" w16du:dateUtc="2025-08-07T11:11:00Z"/>
                <w:rFonts w:ascii="Arial" w:hAnsi="Arial" w:cs="Arial"/>
                <w:b/>
                <w:bCs/>
              </w:rPr>
            </w:pPr>
            <w:ins w:id="196" w:author="Tammy Meek [NESO]" w:date="2025-08-07T12:11:00Z" w16du:dateUtc="2025-08-07T11:11:00Z">
              <w:r w:rsidRPr="00B31630">
                <w:rPr>
                  <w:rFonts w:ascii="Arial" w:hAnsi="Arial" w:cs="Arial"/>
                  <w:b/>
                  <w:bCs/>
                </w:rPr>
                <w:t>“Variations Clause”</w:t>
              </w:r>
            </w:ins>
          </w:p>
        </w:tc>
        <w:tc>
          <w:tcPr>
            <w:tcW w:w="6649" w:type="dxa"/>
          </w:tcPr>
          <w:p w14:paraId="14699ACF" w14:textId="6FB7A502" w:rsidR="004D4C56" w:rsidRPr="00055DAC" w:rsidRDefault="00345C88" w:rsidP="00345C88">
            <w:pPr>
              <w:pStyle w:val="BodyText"/>
              <w:jc w:val="both"/>
              <w:rPr>
                <w:ins w:id="197" w:author="Tammy Meek [NESO]" w:date="2025-08-07T12:11:00Z" w16du:dateUtc="2025-08-07T11:11:00Z"/>
                <w:rFonts w:ascii="Arial" w:hAnsi="Arial" w:cs="Arial"/>
              </w:rPr>
            </w:pPr>
            <w:ins w:id="198" w:author="Tammy Meek [NESO]" w:date="2025-08-07T12:11:00Z" w16du:dateUtc="2025-08-07T11:11:00Z">
              <w:r w:rsidRPr="00B31630">
                <w:rPr>
                  <w:rFonts w:ascii="Arial" w:hAnsi="Arial" w:cs="Arial"/>
                </w:rPr>
                <w:t xml:space="preserve">the Clause in the </w:t>
              </w:r>
              <w:r w:rsidRPr="00B31630">
                <w:rPr>
                  <w:rFonts w:ascii="Arial" w:hAnsi="Arial" w:cs="Arial"/>
                  <w:b/>
                  <w:bCs/>
                </w:rPr>
                <w:t>Existing Agreements</w:t>
              </w:r>
              <w:r w:rsidRPr="00B31630">
                <w:rPr>
                  <w:rFonts w:ascii="Arial" w:hAnsi="Arial" w:cs="Arial"/>
                </w:rPr>
                <w:t xml:space="preserve"> providing that </w:t>
              </w:r>
              <w:r w:rsidRPr="00B31630">
                <w:rPr>
                  <w:rFonts w:ascii="Arial" w:hAnsi="Arial" w:cs="Arial"/>
                  <w:b/>
                  <w:bCs/>
                </w:rPr>
                <w:t>The Company</w:t>
              </w:r>
              <w:r w:rsidRPr="00B31630">
                <w:rPr>
                  <w:rFonts w:ascii="Arial" w:hAnsi="Arial" w:cs="Arial"/>
                </w:rPr>
                <w:t xml:space="preserve"> and the </w:t>
              </w:r>
              <w:r w:rsidRPr="00B31630">
                <w:rPr>
                  <w:rFonts w:ascii="Arial" w:hAnsi="Arial" w:cs="Arial"/>
                  <w:b/>
                  <w:bCs/>
                </w:rPr>
                <w:t>User</w:t>
              </w:r>
              <w:r w:rsidRPr="00B31630">
                <w:rPr>
                  <w:rFonts w:ascii="Arial" w:hAnsi="Arial" w:cs="Arial"/>
                </w:rPr>
                <w:t xml:space="preserve"> effect any amendment required to be made to those by the </w:t>
              </w:r>
              <w:r w:rsidRPr="00B31630">
                <w:rPr>
                  <w:rFonts w:ascii="Arial" w:hAnsi="Arial" w:cs="Arial"/>
                  <w:b/>
                  <w:bCs/>
                </w:rPr>
                <w:t>Authority</w:t>
              </w:r>
              <w:r w:rsidRPr="00B31630">
                <w:rPr>
                  <w:rFonts w:ascii="Arial" w:hAnsi="Arial" w:cs="Arial"/>
                </w:rPr>
                <w:t xml:space="preserve"> as a result of a change in the </w:t>
              </w:r>
              <w:r w:rsidRPr="00B31630">
                <w:rPr>
                  <w:rFonts w:ascii="Arial" w:hAnsi="Arial" w:cs="Arial"/>
                  <w:b/>
                  <w:bCs/>
                </w:rPr>
                <w:t>CUSC</w:t>
              </w:r>
              <w:r w:rsidRPr="00B31630">
                <w:rPr>
                  <w:rFonts w:ascii="Arial" w:hAnsi="Arial" w:cs="Arial"/>
                </w:rPr>
                <w:t xml:space="preserve">, the </w:t>
              </w:r>
              <w:r w:rsidRPr="00B31630">
                <w:rPr>
                  <w:rFonts w:ascii="Arial" w:hAnsi="Arial" w:cs="Arial"/>
                  <w:b/>
                  <w:bCs/>
                </w:rPr>
                <w:t>ESO Licence</w:t>
              </w:r>
              <w:r w:rsidRPr="00B31630">
                <w:rPr>
                  <w:rFonts w:ascii="Arial" w:hAnsi="Arial" w:cs="Arial"/>
                </w:rPr>
                <w:t xml:space="preserve"> or </w:t>
              </w:r>
              <w:r w:rsidRPr="00B31630">
                <w:rPr>
                  <w:rFonts w:ascii="Arial" w:hAnsi="Arial" w:cs="Arial"/>
                  <w:b/>
                  <w:bCs/>
                </w:rPr>
                <w:t>Transmission Licence</w:t>
              </w:r>
              <w:r w:rsidRPr="00B31630">
                <w:rPr>
                  <w:rFonts w:ascii="Arial" w:hAnsi="Arial" w:cs="Arial"/>
                </w:rPr>
                <w:t xml:space="preserve">, an order or direction made pursuant to the </w:t>
              </w:r>
              <w:r w:rsidRPr="00B31630">
                <w:rPr>
                  <w:rFonts w:ascii="Arial" w:hAnsi="Arial" w:cs="Arial"/>
                  <w:b/>
                  <w:bCs/>
                </w:rPr>
                <w:t>Act</w:t>
              </w:r>
              <w:r w:rsidRPr="00B31630">
                <w:rPr>
                  <w:rFonts w:ascii="Arial" w:hAnsi="Arial" w:cs="Arial"/>
                </w:rPr>
                <w:t xml:space="preserve"> or a </w:t>
              </w:r>
              <w:r w:rsidRPr="00B31630">
                <w:rPr>
                  <w:rFonts w:ascii="Arial" w:hAnsi="Arial" w:cs="Arial"/>
                  <w:b/>
                  <w:bCs/>
                </w:rPr>
                <w:t>Licence</w:t>
              </w:r>
              <w:r w:rsidRPr="00B31630">
                <w:rPr>
                  <w:rFonts w:ascii="Arial" w:hAnsi="Arial" w:cs="Arial"/>
                </w:rPr>
                <w:t xml:space="preserve"> or as a result of settling any of the terms thereof;</w:t>
              </w:r>
            </w:ins>
          </w:p>
        </w:tc>
      </w:tr>
      <w:tr w:rsidR="00441C70" w:rsidRPr="00055DAC" w14:paraId="455AAED3" w14:textId="77777777" w:rsidTr="006C65B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6C65B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6C65B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6C65B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An agreement entered into pursuant to Paragraph 1.3.1 a form of which is set out in Exhibit 7 to Schedule 2;</w:t>
            </w:r>
          </w:p>
        </w:tc>
      </w:tr>
      <w:tr w:rsidR="00441C70" w:rsidRPr="00055DAC" w14:paraId="0B03C047" w14:textId="77777777" w:rsidTr="006C65B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6C65B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by </w:t>
            </w:r>
            <w:r w:rsidRPr="00055DAC">
              <w:rPr>
                <w:rFonts w:ascii="Arial" w:hAnsi="Arial" w:cs="Arial"/>
                <w:b/>
              </w:rPr>
              <w:t xml:space="preserve"> </w:t>
            </w:r>
            <w:r w:rsidRPr="00055DAC">
              <w:rPr>
                <w:rFonts w:ascii="Arial" w:hAnsi="Arial" w:cs="Arial"/>
                <w:b/>
                <w:bCs/>
              </w:rPr>
              <w:t>The Company</w:t>
            </w:r>
            <w:r w:rsidRPr="00055DAC">
              <w:rPr>
                <w:rFonts w:ascii="Arial" w:hAnsi="Arial" w:cs="Arial"/>
              </w:rPr>
              <w:t>;</w:t>
            </w:r>
          </w:p>
        </w:tc>
      </w:tr>
      <w:tr w:rsidR="00441C70" w:rsidRPr="00055DAC" w14:paraId="623B1DE0" w14:textId="77777777" w:rsidTr="006C65B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 </w:t>
            </w:r>
            <w:r w:rsidRPr="00055DAC">
              <w:rPr>
                <w:rFonts w:ascii="Arial" w:hAnsi="Arial" w:cs="Arial"/>
              </w:rPr>
              <w:t>commencing at 05.00 hours on a Monday and terminating at 05.00 hours on the next following Monday;</w:t>
            </w:r>
          </w:p>
        </w:tc>
      </w:tr>
      <w:tr w:rsidR="00441C70" w:rsidRPr="00055DAC" w14:paraId="648265DC" w14:textId="77777777" w:rsidTr="006C65B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6C65B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6C65B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6C65B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6C65B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199"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199"/>
          </w:p>
        </w:tc>
        <w:tc>
          <w:tcPr>
            <w:tcW w:w="6649" w:type="dxa"/>
          </w:tcPr>
          <w:p w14:paraId="5A549174" w14:textId="6169EC87" w:rsidR="00441C70" w:rsidRPr="00055DAC" w:rsidRDefault="00441C70" w:rsidP="00055DAC">
            <w:pPr>
              <w:pStyle w:val="BodyText"/>
              <w:jc w:val="both"/>
              <w:rPr>
                <w:rFonts w:ascii="Arial" w:hAnsi="Arial" w:cs="Arial"/>
              </w:rPr>
            </w:pPr>
            <w:bookmarkStart w:id="200" w:name="_BPDCD_206"/>
            <w:bookmarkStart w:id="201" w:name="_DV_C29"/>
            <w:r w:rsidRPr="00055DAC">
              <w:rPr>
                <w:rStyle w:val="DeltaViewInsertion"/>
                <w:rFonts w:ascii="Arial" w:hAnsi="Arial" w:cs="Arial"/>
                <w:color w:val="auto"/>
                <w:u w:val="none"/>
              </w:rPr>
              <w:t xml:space="preserve">as </w:t>
            </w:r>
            <w:bookmarkEnd w:id="200"/>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01"/>
          </w:p>
        </w:tc>
      </w:tr>
      <w:tr w:rsidR="00441C70" w:rsidRPr="00055DAC" w14:paraId="60F2A4AB" w14:textId="77777777" w:rsidTr="006C65B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202" w:name="_BPDCD_207"/>
            <w:r w:rsidRPr="00055DAC">
              <w:rPr>
                <w:rStyle w:val="DeltaViewInsertion"/>
                <w:rFonts w:ascii="Arial" w:hAnsi="Arial" w:cs="Arial"/>
                <w:b/>
                <w:bCs/>
                <w:color w:val="auto"/>
                <w:u w:val="none"/>
              </w:rPr>
              <w:t xml:space="preserve">Workgroup </w:t>
            </w:r>
            <w:bookmarkStart w:id="203" w:name="_DV_M8"/>
            <w:bookmarkEnd w:id="202"/>
            <w:bookmarkEnd w:id="203"/>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04" w:name="_DV_M9"/>
            <w:bookmarkEnd w:id="204"/>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05"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06" w:name="_DV_M10"/>
            <w:bookmarkEnd w:id="205"/>
            <w:bookmarkEnd w:id="206"/>
            <w:r w:rsidRPr="00055DAC">
              <w:rPr>
                <w:rFonts w:ascii="Arial" w:hAnsi="Arial" w:cs="Arial"/>
              </w:rPr>
              <w:t xml:space="preserve"> </w:t>
            </w:r>
            <w:r w:rsidRPr="00055DAC">
              <w:rPr>
                <w:rFonts w:ascii="Arial" w:hAnsi="Arial" w:cs="Arial"/>
                <w:b/>
                <w:bCs/>
              </w:rPr>
              <w:t xml:space="preserve">Workgroup Alternative CUSC Modification </w:t>
            </w:r>
            <w:bookmarkStart w:id="207" w:name="_BPDCI_208"/>
            <w:bookmarkStart w:id="208" w:name="_DV_C21"/>
            <w:r w:rsidRPr="00055DAC">
              <w:rPr>
                <w:rFonts w:ascii="Arial" w:hAnsi="Arial" w:cs="Arial"/>
                <w:bCs/>
              </w:rPr>
              <w:t>to</w:t>
            </w:r>
            <w:r w:rsidRPr="00055DAC">
              <w:rPr>
                <w:rFonts w:ascii="Arial" w:hAnsi="Arial" w:cs="Arial"/>
                <w:b/>
                <w:bCs/>
              </w:rPr>
              <w:t xml:space="preserve"> </w:t>
            </w:r>
            <w:bookmarkEnd w:id="207"/>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09" w:name="_DV_X17"/>
            <w:bookmarkStart w:id="210" w:name="_DV_C22"/>
            <w:bookmarkEnd w:id="208"/>
            <w:r w:rsidRPr="00055DAC">
              <w:rPr>
                <w:rStyle w:val="DeltaViewMoveDestination"/>
                <w:rFonts w:ascii="Arial" w:hAnsi="Arial" w:cs="Arial"/>
                <w:color w:val="auto"/>
                <w:u w:val="none"/>
              </w:rPr>
              <w:t xml:space="preserve">which contains the information </w:t>
            </w:r>
            <w:bookmarkStart w:id="211" w:name="_DV_C23"/>
            <w:bookmarkEnd w:id="209"/>
            <w:bookmarkEnd w:id="210"/>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12" w:name="_DV_M11"/>
            <w:bookmarkEnd w:id="211"/>
            <w:bookmarkEnd w:id="212"/>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6C65B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13" w:name="_BPDCD_211"/>
            <w:r w:rsidRPr="00055DAC">
              <w:rPr>
                <w:rFonts w:ascii="Arial" w:hAnsi="Arial" w:cs="Arial"/>
              </w:rPr>
              <w:t xml:space="preserve">an </w:t>
            </w:r>
            <w:bookmarkEnd w:id="213"/>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14"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15" w:name="_DV_M12"/>
            <w:bookmarkEnd w:id="214"/>
            <w:bookmarkEnd w:id="215"/>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16" w:name="_DV_C26"/>
            <w:r w:rsidRPr="00055DAC">
              <w:rPr>
                <w:rStyle w:val="DeltaViewInsertion"/>
                <w:rFonts w:ascii="Arial" w:hAnsi="Arial" w:cs="Arial"/>
                <w:color w:val="auto"/>
                <w:u w:val="none"/>
              </w:rPr>
              <w:t>majority of the</w:t>
            </w:r>
            <w:bookmarkStart w:id="217" w:name="_DV_M13"/>
            <w:bookmarkEnd w:id="216"/>
            <w:bookmarkEnd w:id="217"/>
            <w:r w:rsidRPr="00055DAC">
              <w:rPr>
                <w:rFonts w:ascii="Arial" w:hAnsi="Arial" w:cs="Arial"/>
              </w:rPr>
              <w:t xml:space="preserve"> members</w:t>
            </w:r>
            <w:bookmarkStart w:id="218"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19" w:name="_DV_M14"/>
            <w:bookmarkEnd w:id="218"/>
            <w:bookmarkEnd w:id="219"/>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SCR Guidance</w:t>
            </w:r>
            <w:r w:rsidRPr="00055DAC">
              <w:rPr>
                <w:rFonts w:ascii="Arial" w:hAnsi="Arial" w:cs="Arial"/>
              </w:rPr>
              <w:t>;</w:t>
            </w:r>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 xml:space="preserve">has the meaning given to it in Section 8 Paragraph 8.17C;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2E9CB" w14:textId="77777777" w:rsidR="0009391D" w:rsidRDefault="0009391D">
      <w:r>
        <w:separator/>
      </w:r>
    </w:p>
  </w:endnote>
  <w:endnote w:type="continuationSeparator" w:id="0">
    <w:p w14:paraId="43B3FC51" w14:textId="77777777" w:rsidR="0009391D" w:rsidRDefault="0009391D">
      <w:r>
        <w:continuationSeparator/>
      </w:r>
    </w:p>
  </w:endnote>
  <w:endnote w:type="continuationNotice" w:id="1">
    <w:p w14:paraId="37073C83" w14:textId="77777777" w:rsidR="0009391D" w:rsidRDefault="00093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6864E020"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7B7AB6">
      <w:rPr>
        <w:rFonts w:ascii="Arial" w:hAnsi="Arial" w:cs="Arial"/>
        <w:sz w:val="20"/>
        <w:szCs w:val="20"/>
        <w:lang w:eastAsia="en-GB"/>
      </w:rPr>
      <w:t>6</w:t>
    </w:r>
    <w:r w:rsidR="00CB4D79">
      <w:rPr>
        <w:rFonts w:ascii="Arial" w:hAnsi="Arial" w:cs="Arial"/>
        <w:sz w:val="20"/>
        <w:szCs w:val="20"/>
        <w:lang w:eastAsia="en-GB"/>
      </w:rPr>
      <w:t xml:space="preserve"> </w:t>
    </w:r>
    <w:r w:rsidR="007B7AB6">
      <w:rPr>
        <w:rFonts w:ascii="Arial" w:hAnsi="Arial" w:cs="Arial"/>
        <w:sz w:val="20"/>
        <w:szCs w:val="20"/>
        <w:lang w:eastAsia="en-GB"/>
      </w:rPr>
      <w:t>31</w:t>
    </w:r>
    <w:r w:rsidR="00324E58">
      <w:rPr>
        <w:rFonts w:ascii="Arial" w:hAnsi="Arial" w:cs="Arial"/>
        <w:sz w:val="20"/>
        <w:szCs w:val="20"/>
        <w:lang w:eastAsia="en-GB"/>
      </w:rPr>
      <w:t xml:space="preserve"> July</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43AA3" w14:textId="77777777" w:rsidR="0009391D" w:rsidRDefault="0009391D">
      <w:r>
        <w:separator/>
      </w:r>
    </w:p>
  </w:footnote>
  <w:footnote w:type="continuationSeparator" w:id="0">
    <w:p w14:paraId="39A9DF50" w14:textId="77777777" w:rsidR="0009391D" w:rsidRDefault="0009391D">
      <w:r>
        <w:continuationSeparator/>
      </w:r>
    </w:p>
  </w:footnote>
  <w:footnote w:type="continuationNotice" w:id="1">
    <w:p w14:paraId="35217766" w14:textId="77777777" w:rsidR="0009391D" w:rsidRDefault="0009391D"/>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6E6E89D"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7B7AB6">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00F71893"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7B7AB6">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ammy Meek [NESO]">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VGMQq4cZBAmroRgVN5hy5+xceeERF9gzJTRHqJCEUHEzSCPlslFgAV8y4idQBAWtt465EC5bdIXdkbg0feGnKQ==" w:salt="jLzhHnTeAbMlydPJiR2cs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37664"/>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2E46"/>
    <w:rsid w:val="00075E76"/>
    <w:rsid w:val="00077047"/>
    <w:rsid w:val="00080AFB"/>
    <w:rsid w:val="00081AAD"/>
    <w:rsid w:val="000846E7"/>
    <w:rsid w:val="00086E87"/>
    <w:rsid w:val="00090F11"/>
    <w:rsid w:val="00091B4E"/>
    <w:rsid w:val="0009391D"/>
    <w:rsid w:val="0009409D"/>
    <w:rsid w:val="00094C11"/>
    <w:rsid w:val="000962B0"/>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27C1"/>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3A6"/>
    <w:rsid w:val="00142A9E"/>
    <w:rsid w:val="00143949"/>
    <w:rsid w:val="001467BF"/>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8F9"/>
    <w:rsid w:val="001729A6"/>
    <w:rsid w:val="00172E01"/>
    <w:rsid w:val="00172F51"/>
    <w:rsid w:val="00174197"/>
    <w:rsid w:val="001745CB"/>
    <w:rsid w:val="00175EE8"/>
    <w:rsid w:val="00181324"/>
    <w:rsid w:val="0018220C"/>
    <w:rsid w:val="0018448B"/>
    <w:rsid w:val="00190011"/>
    <w:rsid w:val="001900B8"/>
    <w:rsid w:val="00190FFA"/>
    <w:rsid w:val="0019147D"/>
    <w:rsid w:val="00196262"/>
    <w:rsid w:val="001964D0"/>
    <w:rsid w:val="0019675B"/>
    <w:rsid w:val="001A11A2"/>
    <w:rsid w:val="001A14F0"/>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1B3"/>
    <w:rsid w:val="00226C6D"/>
    <w:rsid w:val="00227AC3"/>
    <w:rsid w:val="0023295F"/>
    <w:rsid w:val="00232A1A"/>
    <w:rsid w:val="00232B45"/>
    <w:rsid w:val="002373F2"/>
    <w:rsid w:val="00237AE1"/>
    <w:rsid w:val="00240ADD"/>
    <w:rsid w:val="0024267F"/>
    <w:rsid w:val="00243A12"/>
    <w:rsid w:val="0024689A"/>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5AC6"/>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06CE8"/>
    <w:rsid w:val="003107D6"/>
    <w:rsid w:val="003132E4"/>
    <w:rsid w:val="003151E9"/>
    <w:rsid w:val="003176BF"/>
    <w:rsid w:val="003217A7"/>
    <w:rsid w:val="00323775"/>
    <w:rsid w:val="00324D32"/>
    <w:rsid w:val="00324E58"/>
    <w:rsid w:val="00326FB1"/>
    <w:rsid w:val="00332DB7"/>
    <w:rsid w:val="00333F37"/>
    <w:rsid w:val="00336B20"/>
    <w:rsid w:val="00337715"/>
    <w:rsid w:val="00337CC5"/>
    <w:rsid w:val="0034306F"/>
    <w:rsid w:val="00344735"/>
    <w:rsid w:val="003448BD"/>
    <w:rsid w:val="00344965"/>
    <w:rsid w:val="00345C88"/>
    <w:rsid w:val="00346276"/>
    <w:rsid w:val="00347348"/>
    <w:rsid w:val="003477F6"/>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1B2"/>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41D7"/>
    <w:rsid w:val="004A5AA3"/>
    <w:rsid w:val="004A743E"/>
    <w:rsid w:val="004A757D"/>
    <w:rsid w:val="004A7982"/>
    <w:rsid w:val="004A7A8B"/>
    <w:rsid w:val="004B0C57"/>
    <w:rsid w:val="004B13A5"/>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4C56"/>
    <w:rsid w:val="004D504B"/>
    <w:rsid w:val="004D5A11"/>
    <w:rsid w:val="004D7064"/>
    <w:rsid w:val="004D7DC9"/>
    <w:rsid w:val="004E4C04"/>
    <w:rsid w:val="004F01B0"/>
    <w:rsid w:val="004F2D47"/>
    <w:rsid w:val="004F3CF6"/>
    <w:rsid w:val="004F74CE"/>
    <w:rsid w:val="00503AAC"/>
    <w:rsid w:val="00503B79"/>
    <w:rsid w:val="005043E2"/>
    <w:rsid w:val="005065C0"/>
    <w:rsid w:val="00507F44"/>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2122"/>
    <w:rsid w:val="005A2527"/>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C696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42DD"/>
    <w:rsid w:val="0060519A"/>
    <w:rsid w:val="00606163"/>
    <w:rsid w:val="00613E1F"/>
    <w:rsid w:val="006148C6"/>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6F5D"/>
    <w:rsid w:val="006772B6"/>
    <w:rsid w:val="006803A3"/>
    <w:rsid w:val="0068070A"/>
    <w:rsid w:val="00680E8C"/>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5A31"/>
    <w:rsid w:val="00775EFC"/>
    <w:rsid w:val="00776837"/>
    <w:rsid w:val="00776A77"/>
    <w:rsid w:val="00780105"/>
    <w:rsid w:val="00780E94"/>
    <w:rsid w:val="00780EAC"/>
    <w:rsid w:val="00781703"/>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B7AB6"/>
    <w:rsid w:val="007C03D8"/>
    <w:rsid w:val="007C3726"/>
    <w:rsid w:val="007C3E8F"/>
    <w:rsid w:val="007C6DB1"/>
    <w:rsid w:val="007C74B2"/>
    <w:rsid w:val="007D143A"/>
    <w:rsid w:val="007D1BE8"/>
    <w:rsid w:val="007D22C9"/>
    <w:rsid w:val="007D5099"/>
    <w:rsid w:val="007D616D"/>
    <w:rsid w:val="007D6439"/>
    <w:rsid w:val="007E0E25"/>
    <w:rsid w:val="007E2499"/>
    <w:rsid w:val="007E3532"/>
    <w:rsid w:val="007E6CDB"/>
    <w:rsid w:val="007F1A50"/>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AC2"/>
    <w:rsid w:val="00863EDA"/>
    <w:rsid w:val="00865203"/>
    <w:rsid w:val="008654EE"/>
    <w:rsid w:val="00866DA9"/>
    <w:rsid w:val="00871BA1"/>
    <w:rsid w:val="00875D96"/>
    <w:rsid w:val="00882E85"/>
    <w:rsid w:val="008832B3"/>
    <w:rsid w:val="00885059"/>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8F3CAE"/>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400C"/>
    <w:rsid w:val="009969D6"/>
    <w:rsid w:val="00997FB5"/>
    <w:rsid w:val="009A06AE"/>
    <w:rsid w:val="009A148C"/>
    <w:rsid w:val="009A1FA2"/>
    <w:rsid w:val="009A2FB7"/>
    <w:rsid w:val="009A47A8"/>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70131"/>
    <w:rsid w:val="00A7178F"/>
    <w:rsid w:val="00A736D7"/>
    <w:rsid w:val="00A742E1"/>
    <w:rsid w:val="00A750E3"/>
    <w:rsid w:val="00A76038"/>
    <w:rsid w:val="00A77017"/>
    <w:rsid w:val="00A77151"/>
    <w:rsid w:val="00A777E8"/>
    <w:rsid w:val="00A81D49"/>
    <w:rsid w:val="00A84F95"/>
    <w:rsid w:val="00A947A9"/>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49"/>
    <w:rsid w:val="00B31F98"/>
    <w:rsid w:val="00B32332"/>
    <w:rsid w:val="00B3706B"/>
    <w:rsid w:val="00B37A38"/>
    <w:rsid w:val="00B37AFB"/>
    <w:rsid w:val="00B445E6"/>
    <w:rsid w:val="00B4623F"/>
    <w:rsid w:val="00B50ACF"/>
    <w:rsid w:val="00B53096"/>
    <w:rsid w:val="00B5332F"/>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342"/>
    <w:rsid w:val="00B75C44"/>
    <w:rsid w:val="00B773A2"/>
    <w:rsid w:val="00B80189"/>
    <w:rsid w:val="00B810E5"/>
    <w:rsid w:val="00B8175B"/>
    <w:rsid w:val="00B81AD9"/>
    <w:rsid w:val="00B82265"/>
    <w:rsid w:val="00B83A47"/>
    <w:rsid w:val="00B84282"/>
    <w:rsid w:val="00B86151"/>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30F2"/>
    <w:rsid w:val="00BE484A"/>
    <w:rsid w:val="00BE4B6D"/>
    <w:rsid w:val="00BE6EBA"/>
    <w:rsid w:val="00BE7381"/>
    <w:rsid w:val="00BF1EBF"/>
    <w:rsid w:val="00BF2D43"/>
    <w:rsid w:val="00BF3959"/>
    <w:rsid w:val="00BF77B2"/>
    <w:rsid w:val="00BF7E76"/>
    <w:rsid w:val="00C0057D"/>
    <w:rsid w:val="00C0168A"/>
    <w:rsid w:val="00C02978"/>
    <w:rsid w:val="00C03B94"/>
    <w:rsid w:val="00C04019"/>
    <w:rsid w:val="00C05F22"/>
    <w:rsid w:val="00C11654"/>
    <w:rsid w:val="00C11EB9"/>
    <w:rsid w:val="00C126E2"/>
    <w:rsid w:val="00C13242"/>
    <w:rsid w:val="00C13369"/>
    <w:rsid w:val="00C153CD"/>
    <w:rsid w:val="00C15E4B"/>
    <w:rsid w:val="00C17D6A"/>
    <w:rsid w:val="00C17F8A"/>
    <w:rsid w:val="00C2209B"/>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3C9F"/>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AA8"/>
    <w:rsid w:val="00D54AF1"/>
    <w:rsid w:val="00D54FFA"/>
    <w:rsid w:val="00D56A98"/>
    <w:rsid w:val="00D578BF"/>
    <w:rsid w:val="00D60846"/>
    <w:rsid w:val="00D61665"/>
    <w:rsid w:val="00D62155"/>
    <w:rsid w:val="00D634EB"/>
    <w:rsid w:val="00D63D05"/>
    <w:rsid w:val="00D64777"/>
    <w:rsid w:val="00D64C8F"/>
    <w:rsid w:val="00D65186"/>
    <w:rsid w:val="00D66FF4"/>
    <w:rsid w:val="00D67FBB"/>
    <w:rsid w:val="00D7201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1BC1"/>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DF67F5"/>
    <w:rsid w:val="00DF6B24"/>
    <w:rsid w:val="00E000A3"/>
    <w:rsid w:val="00E018DF"/>
    <w:rsid w:val="00E04415"/>
    <w:rsid w:val="00E0483A"/>
    <w:rsid w:val="00E048DF"/>
    <w:rsid w:val="00E04EBB"/>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4FF7"/>
    <w:rsid w:val="00E251E5"/>
    <w:rsid w:val="00E26B2E"/>
    <w:rsid w:val="00E271A5"/>
    <w:rsid w:val="00E27BD5"/>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4C3"/>
    <w:rsid w:val="00EA4DFC"/>
    <w:rsid w:val="00EA586E"/>
    <w:rsid w:val="00EA5897"/>
    <w:rsid w:val="00EA607C"/>
    <w:rsid w:val="00EA697D"/>
    <w:rsid w:val="00EA7F96"/>
    <w:rsid w:val="00EB4727"/>
    <w:rsid w:val="00EB65D8"/>
    <w:rsid w:val="00EB75D4"/>
    <w:rsid w:val="00EC3326"/>
    <w:rsid w:val="00EC5D44"/>
    <w:rsid w:val="00EC7D5A"/>
    <w:rsid w:val="00ED0CF6"/>
    <w:rsid w:val="00ED0FEE"/>
    <w:rsid w:val="00ED1A9A"/>
    <w:rsid w:val="00ED24FB"/>
    <w:rsid w:val="00ED2602"/>
    <w:rsid w:val="00ED407F"/>
    <w:rsid w:val="00ED51D9"/>
    <w:rsid w:val="00ED68F8"/>
    <w:rsid w:val="00EE0DE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276"/>
    <w:rsid w:val="00F04DF0"/>
    <w:rsid w:val="00F04FDF"/>
    <w:rsid w:val="00F05086"/>
    <w:rsid w:val="00F0525E"/>
    <w:rsid w:val="00F05CD2"/>
    <w:rsid w:val="00F0624B"/>
    <w:rsid w:val="00F06C91"/>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B19C8"/>
    <w:rsid w:val="00FB2D67"/>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0919F994-F583-4A0D-9DA3-656AF32C8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96</Pages>
  <Words>29519</Words>
  <Characters>168260</Characters>
  <Application>Microsoft Office Word</Application>
  <DocSecurity>8</DocSecurity>
  <Lines>1402</Lines>
  <Paragraphs>394</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Tammy Meek [NESO]</cp:lastModifiedBy>
  <cp:revision>33</cp:revision>
  <cp:lastPrinted>2025-07-31T10:13:00Z</cp:lastPrinted>
  <dcterms:created xsi:type="dcterms:W3CDTF">2025-06-30T14:46:00Z</dcterms:created>
  <dcterms:modified xsi:type="dcterms:W3CDTF">2025-08-07T13:29:00Z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ies>
</file>